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F8D" w:rsidRPr="002332E3" w:rsidRDefault="00B36F8D" w:rsidP="00B36F8D">
      <w:pPr>
        <w:tabs>
          <w:tab w:val="left" w:pos="708"/>
        </w:tabs>
        <w:spacing w:before="80"/>
        <w:ind w:left="709"/>
        <w:jc w:val="both"/>
        <w:rPr>
          <w:b/>
          <w:noProof/>
        </w:rPr>
      </w:pPr>
      <w:r w:rsidRPr="002332E3">
        <w:rPr>
          <w:b/>
          <w:noProof/>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Pr="002332E3">
        <w:rPr>
          <w:b/>
          <w:noProof/>
        </w:rPr>
        <w:t>Středočeský kraj</w:t>
      </w:r>
    </w:p>
    <w:p w:rsidR="00B36F8D" w:rsidRPr="002332E3" w:rsidRDefault="00B36F8D" w:rsidP="00B36F8D">
      <w:pPr>
        <w:tabs>
          <w:tab w:val="left" w:pos="708"/>
        </w:tabs>
        <w:spacing w:before="80"/>
        <w:ind w:left="709"/>
        <w:jc w:val="both"/>
        <w:rPr>
          <w:noProof/>
        </w:rPr>
      </w:pPr>
      <w:r w:rsidRPr="002332E3">
        <w:rPr>
          <w:noProof/>
        </w:rPr>
        <w:t>se sídlem:</w:t>
      </w:r>
      <w:r w:rsidRPr="002332E3">
        <w:rPr>
          <w:noProof/>
        </w:rPr>
        <w:tab/>
      </w:r>
      <w:r w:rsidRPr="002332E3">
        <w:rPr>
          <w:noProof/>
        </w:rPr>
        <w:tab/>
        <w:t xml:space="preserve">Zborovská 11, Praha 5, Smíchov PSČ: 150 21  </w:t>
      </w:r>
    </w:p>
    <w:p w:rsidR="00B36F8D" w:rsidRPr="002332E3" w:rsidRDefault="00B36F8D" w:rsidP="00B36F8D">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Pr="002332E3">
        <w:t>70891095</w:t>
      </w:r>
    </w:p>
    <w:p w:rsidR="00B36F8D" w:rsidRPr="002332E3" w:rsidRDefault="00B36F8D" w:rsidP="00B36F8D">
      <w:pPr>
        <w:tabs>
          <w:tab w:val="left" w:pos="708"/>
        </w:tabs>
        <w:spacing w:before="80"/>
        <w:ind w:left="709"/>
        <w:jc w:val="both"/>
        <w:rPr>
          <w:noProof/>
        </w:rPr>
      </w:pPr>
      <w:r w:rsidRPr="002332E3">
        <w:rPr>
          <w:noProof/>
        </w:rPr>
        <w:t>DIČ:</w:t>
      </w:r>
      <w:r w:rsidRPr="002332E3">
        <w:rPr>
          <w:noProof/>
        </w:rPr>
        <w:tab/>
      </w:r>
      <w:r w:rsidRPr="002332E3">
        <w:rPr>
          <w:noProof/>
        </w:rPr>
        <w:tab/>
      </w:r>
      <w:r w:rsidRPr="002332E3">
        <w:rPr>
          <w:noProof/>
        </w:rPr>
        <w:tab/>
      </w:r>
      <w:r w:rsidRPr="002332E3">
        <w:t>CZ70891095</w:t>
      </w:r>
    </w:p>
    <w:p w:rsidR="00B36F8D" w:rsidRPr="002332E3" w:rsidRDefault="00B36F8D" w:rsidP="00B36F8D">
      <w:pPr>
        <w:tabs>
          <w:tab w:val="left" w:pos="708"/>
        </w:tabs>
        <w:spacing w:before="80"/>
        <w:ind w:left="709"/>
        <w:jc w:val="both"/>
        <w:rPr>
          <w:b/>
        </w:rPr>
      </w:pPr>
      <w:r w:rsidRPr="002332E3">
        <w:t xml:space="preserve">zastoupený </w:t>
      </w:r>
      <w:r w:rsidRPr="002332E3">
        <w:rPr>
          <w:b/>
          <w:noProof/>
        </w:rPr>
        <w:t>Krajskou správou a údržbou silnic Středočeského kraje, příspěvková organizace</w:t>
      </w:r>
    </w:p>
    <w:p w:rsidR="00B36F8D" w:rsidRPr="002332E3" w:rsidRDefault="001C14BD" w:rsidP="00B36F8D">
      <w:pPr>
        <w:spacing w:before="80"/>
        <w:ind w:left="709"/>
        <w:jc w:val="both"/>
      </w:pPr>
      <w:r>
        <w:rPr>
          <w:b/>
          <w:noProof/>
        </w:rPr>
        <mc:AlternateContent>
          <mc:Choice Requires="wps">
            <w:drawing>
              <wp:anchor distT="0" distB="0" distL="114300" distR="114300" simplePos="0" relativeHeight="251659264" behindDoc="0" locked="0" layoutInCell="0" allowOverlap="1">
                <wp:simplePos x="0" y="0"/>
                <wp:positionH relativeFrom="page">
                  <wp:posOffset>-889635</wp:posOffset>
                </wp:positionH>
                <wp:positionV relativeFrom="page">
                  <wp:posOffset>2653030</wp:posOffset>
                </wp:positionV>
                <wp:extent cx="3444875" cy="358775"/>
                <wp:effectExtent l="1524000" t="0" r="1508125"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B36F8D" w:rsidRDefault="00B36F8D" w:rsidP="00B36F8D">
                            <w:pPr>
                              <w:pStyle w:val="Default"/>
                              <w:jc w:val="right"/>
                              <w:rPr>
                                <w:sz w:val="18"/>
                                <w:szCs w:val="18"/>
                              </w:rPr>
                            </w:pPr>
                          </w:p>
                          <w:p w:rsidR="00B36F8D" w:rsidRDefault="00B36F8D" w:rsidP="00B36F8D">
                            <w:pPr>
                              <w:pStyle w:val="Default"/>
                              <w:jc w:val="right"/>
                              <w:rPr>
                                <w:rFonts w:ascii="FuturaTCEExtBol" w:hAnsi="FuturaTCEExtBol"/>
                                <w:bCs/>
                                <w:color w:val="666666"/>
                                <w:sz w:val="18"/>
                                <w:szCs w:val="18"/>
                              </w:rPr>
                            </w:pPr>
                            <w:r>
                              <w:rPr>
                                <w:rFonts w:ascii="FuturaTCEExtBol" w:hAnsi="FuturaTCEExtBol"/>
                                <w:bCs/>
                                <w:color w:val="666666"/>
                                <w:sz w:val="18"/>
                                <w:szCs w:val="18"/>
                              </w:rPr>
                              <w:t>SMLOUVA O VÝPŮJČCE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Obdélník 3" o:spid="_x0000_s1026" style="position:absolute;left:0;text-align:left;margin-left:-70.05pt;margin-top:208.9pt;width:271.25pt;height:28.2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" o:allowincell="f" filled="f" stroked="f" strokecolor="white" strokeweight="1pt">
                <v:fill opacity="52428f"/>
                <v:textbox style="layout-flow:vertical;mso-layout-flow-alt:bottom-to-top" inset="1mm,1mm,1mm,1mm">
                  <w:txbxContent>
                    <w:p w:rsidR="00B36F8D" w:rsidRDefault="00B36F8D" w:rsidP="00B36F8D">
                      <w:pPr>
                        <w:pStyle w:val="Default"/>
                        <w:jc w:val="right"/>
                        <w:rPr>
                          <w:sz w:val="18"/>
                          <w:szCs w:val="18"/>
                        </w:rPr>
                      </w:pPr>
                    </w:p>
                    <w:p w:rsidR="00B36F8D" w:rsidRDefault="00B36F8D" w:rsidP="00B36F8D">
                      <w:pPr>
                        <w:pStyle w:val="Default"/>
                        <w:jc w:val="right"/>
                        <w:rPr>
                          <w:rFonts w:ascii="FuturaTCEExtBol" w:hAnsi="FuturaTCEExtBol"/>
                          <w:bCs/>
                          <w:color w:val="666666"/>
                          <w:sz w:val="18"/>
                          <w:szCs w:val="18"/>
                        </w:rPr>
                      </w:pPr>
                      <w:r>
                        <w:rPr>
                          <w:rFonts w:ascii="FuturaTCEExtBol" w:hAnsi="FuturaTCEExtBol"/>
                          <w:bCs/>
                          <w:color w:val="666666"/>
                          <w:sz w:val="18"/>
                          <w:szCs w:val="18"/>
                        </w:rPr>
                        <w:t>SMLOUVA O VÝPŮJČCE</w:t>
                      </w:r>
                    </w:p>
                  </w:txbxContent>
                </v:textbox>
                <w10:wrap anchorx="page" anchory="page"/>
              </v:rect>
            </w:pict>
          </mc:Fallback>
        </mc:AlternateContent>
      </w:r>
      <w:r w:rsidR="00B36F8D" w:rsidRPr="002332E3">
        <w:t>se sídlem:</w:t>
      </w:r>
      <w:r w:rsidR="00B36F8D" w:rsidRPr="002332E3">
        <w:tab/>
      </w:r>
      <w:r w:rsidR="00B36F8D" w:rsidRPr="002332E3">
        <w:tab/>
        <w:t>Zborovská 81/11, Praha 5, Smíchov PSČ: 150 00</w:t>
      </w:r>
      <w:r w:rsidR="00B36F8D" w:rsidRPr="002332E3">
        <w:tab/>
      </w:r>
    </w:p>
    <w:p w:rsidR="00B36F8D" w:rsidRPr="002332E3" w:rsidRDefault="00B36F8D" w:rsidP="00B36F8D">
      <w:pPr>
        <w:spacing w:before="80"/>
        <w:ind w:left="709"/>
        <w:jc w:val="both"/>
      </w:pPr>
      <w:r w:rsidRPr="002332E3">
        <w:t>IČO:</w:t>
      </w:r>
      <w:r w:rsidRPr="002332E3">
        <w:tab/>
      </w:r>
      <w:r w:rsidRPr="002332E3">
        <w:tab/>
      </w:r>
      <w:r w:rsidRPr="002332E3">
        <w:tab/>
        <w:t>00066001</w:t>
      </w:r>
    </w:p>
    <w:p w:rsidR="00B36F8D" w:rsidRPr="002332E3" w:rsidRDefault="00B36F8D" w:rsidP="00B36F8D">
      <w:pPr>
        <w:spacing w:before="80"/>
        <w:ind w:left="709"/>
        <w:jc w:val="both"/>
      </w:pPr>
      <w:r w:rsidRPr="002332E3">
        <w:t>DIČ:</w:t>
      </w:r>
      <w:r w:rsidRPr="002332E3">
        <w:tab/>
        <w:t xml:space="preserve"> </w:t>
      </w:r>
      <w:r w:rsidRPr="002332E3">
        <w:tab/>
      </w:r>
      <w:r w:rsidRPr="002332E3">
        <w:tab/>
        <w:t>CZ00066001</w:t>
      </w:r>
    </w:p>
    <w:p w:rsidR="00B36F8D" w:rsidRPr="002332E3" w:rsidDel="001C14BD" w:rsidRDefault="00B36F8D" w:rsidP="00B36F8D">
      <w:pPr>
        <w:tabs>
          <w:tab w:val="left" w:pos="2835"/>
        </w:tabs>
        <w:spacing w:before="80"/>
        <w:ind w:left="709"/>
        <w:jc w:val="both"/>
        <w:rPr>
          <w:del w:id="0" w:author="Krkošková Lenka" w:date="2022-07-19T09:00:00Z"/>
        </w:rPr>
      </w:pPr>
      <w:r w:rsidRPr="002332E3">
        <w:t>jejímž jménem jedná</w:t>
      </w:r>
      <w:r w:rsidR="009217C4" w:rsidRPr="002332E3">
        <w:t xml:space="preserve">: </w:t>
      </w:r>
      <w:ins w:id="1" w:author="Krkošková Lenka" w:date="2022-07-19T09:00:00Z">
        <w:r w:rsidR="001C14BD">
          <w:t>Ing. Aleš Čermák, PhD. MBA, ředitel</w:t>
        </w:r>
      </w:ins>
      <w:del w:id="2" w:author="Krkošková Lenka" w:date="2022-07-19T09:00:00Z">
        <w:r w:rsidR="008F0B8A" w:rsidRPr="008F0B8A" w:rsidDel="001C14BD">
          <w:delText>Ing. Jan Lichtneger</w:delText>
        </w:r>
        <w:r w:rsidR="009217C4" w:rsidRPr="002332E3" w:rsidDel="001C14BD">
          <w:delText>, ředitel</w:delText>
        </w:r>
      </w:del>
    </w:p>
    <w:p w:rsidR="0076699B" w:rsidRPr="002332E3" w:rsidRDefault="0076699B" w:rsidP="00B36F8D">
      <w:pPr>
        <w:tabs>
          <w:tab w:val="left" w:pos="2835"/>
        </w:tabs>
        <w:spacing w:before="80"/>
        <w:ind w:left="709"/>
        <w:jc w:val="both"/>
      </w:pPr>
    </w:p>
    <w:p w:rsidR="00B36F8D" w:rsidRPr="002332E3" w:rsidRDefault="00B36F8D" w:rsidP="00B36F8D">
      <w:pPr>
        <w:tabs>
          <w:tab w:val="left" w:pos="2835"/>
        </w:tabs>
        <w:spacing w:before="80"/>
        <w:ind w:left="709"/>
        <w:jc w:val="both"/>
      </w:pPr>
    </w:p>
    <w:p w:rsidR="00B36F8D" w:rsidRPr="002332E3" w:rsidRDefault="00B36F8D" w:rsidP="00B36F8D">
      <w:pPr>
        <w:tabs>
          <w:tab w:val="left" w:pos="709"/>
        </w:tabs>
        <w:spacing w:before="80"/>
        <w:jc w:val="both"/>
      </w:pPr>
      <w:r w:rsidRPr="002332E3">
        <w:tab/>
        <w:t xml:space="preserve">dále jen </w:t>
      </w:r>
      <w:r w:rsidRPr="002332E3">
        <w:rPr>
          <w:b/>
        </w:rPr>
        <w:t>„Vypůjčitel“</w:t>
      </w:r>
      <w:r w:rsidRPr="002332E3">
        <w:t xml:space="preserve"> na straně jedné</w:t>
      </w:r>
    </w:p>
    <w:p w:rsidR="00B36F8D" w:rsidRPr="002332E3" w:rsidRDefault="00B36F8D" w:rsidP="00B36F8D">
      <w:pPr>
        <w:tabs>
          <w:tab w:val="left" w:pos="709"/>
        </w:tabs>
        <w:spacing w:before="80"/>
      </w:pPr>
    </w:p>
    <w:p w:rsidR="00B36F8D" w:rsidRPr="002332E3" w:rsidRDefault="00B36F8D" w:rsidP="00B36F8D">
      <w:pPr>
        <w:tabs>
          <w:tab w:val="left" w:pos="709"/>
        </w:tabs>
        <w:spacing w:before="80"/>
      </w:pPr>
      <w:r w:rsidRPr="002332E3">
        <w:tab/>
        <w:t>a</w:t>
      </w:r>
    </w:p>
    <w:p w:rsidR="00B36F8D" w:rsidRPr="002332E3" w:rsidRDefault="00B36F8D" w:rsidP="00B36F8D">
      <w:pPr>
        <w:tabs>
          <w:tab w:val="left" w:pos="709"/>
        </w:tabs>
        <w:spacing w:before="80"/>
      </w:pPr>
    </w:p>
    <w:p w:rsidR="008130E4" w:rsidRPr="002332E3" w:rsidRDefault="00B36F8D" w:rsidP="008130E4">
      <w:pPr>
        <w:spacing w:before="80"/>
        <w:rPr>
          <w:b/>
        </w:rPr>
      </w:pPr>
      <w:r w:rsidRPr="002332E3">
        <w:tab/>
      </w:r>
      <w:r w:rsidR="00D64551" w:rsidRPr="002332E3">
        <w:rPr>
          <w:b/>
        </w:rPr>
        <w:t>[NÁZEV PRÁVNICKÉ OSOBY]</w:t>
      </w:r>
    </w:p>
    <w:p w:rsidR="008130E4" w:rsidRPr="002332E3" w:rsidRDefault="008130E4" w:rsidP="008130E4">
      <w:pPr>
        <w:tabs>
          <w:tab w:val="left" w:pos="708"/>
        </w:tabs>
        <w:spacing w:before="80"/>
        <w:ind w:left="709"/>
        <w:jc w:val="both"/>
        <w:rPr>
          <w:noProof/>
        </w:rPr>
      </w:pPr>
      <w:r w:rsidRPr="002332E3">
        <w:rPr>
          <w:noProof/>
        </w:rPr>
        <w:t>se sídlem:</w:t>
      </w:r>
      <w:r w:rsidRPr="002332E3">
        <w:rPr>
          <w:noProof/>
        </w:rPr>
        <w:tab/>
      </w:r>
      <w:r w:rsidRPr="002332E3">
        <w:rPr>
          <w:noProof/>
        </w:rPr>
        <w:tab/>
      </w:r>
      <w:r w:rsidR="00993C7C" w:rsidRPr="002332E3">
        <w:rPr>
          <w:highlight w:val="green"/>
        </w:rPr>
        <w:t>bude doplněno</w:t>
      </w:r>
    </w:p>
    <w:p w:rsidR="008130E4" w:rsidRPr="002332E3" w:rsidRDefault="008130E4" w:rsidP="008130E4">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00993C7C" w:rsidRPr="002332E3">
        <w:rPr>
          <w:highlight w:val="green"/>
        </w:rPr>
        <w:t>bude doplněno</w:t>
      </w:r>
    </w:p>
    <w:p w:rsidR="008130E4" w:rsidRPr="002332E3" w:rsidRDefault="008130E4" w:rsidP="008130E4">
      <w:pPr>
        <w:spacing w:before="80"/>
        <w:ind w:left="709"/>
      </w:pPr>
      <w:r w:rsidRPr="002332E3">
        <w:rPr>
          <w:noProof/>
        </w:rPr>
        <w:t>DIČ:</w:t>
      </w:r>
      <w:r w:rsidRPr="002332E3">
        <w:rPr>
          <w:noProof/>
        </w:rPr>
        <w:tab/>
      </w:r>
      <w:r w:rsidRPr="002332E3">
        <w:tab/>
      </w:r>
      <w:r w:rsidRPr="002332E3">
        <w:tab/>
      </w:r>
      <w:r w:rsidR="00993C7C" w:rsidRPr="002332E3">
        <w:rPr>
          <w:highlight w:val="green"/>
        </w:rPr>
        <w:t>bude doplněno</w:t>
      </w:r>
    </w:p>
    <w:p w:rsidR="00D64551" w:rsidRPr="002332E3" w:rsidRDefault="00D64551" w:rsidP="008130E4">
      <w:pPr>
        <w:spacing w:before="80"/>
        <w:ind w:left="709"/>
      </w:pPr>
      <w:r w:rsidRPr="002332E3">
        <w:t xml:space="preserve">zapsaná v </w:t>
      </w:r>
      <w:r w:rsidR="00993C7C" w:rsidRPr="002332E3">
        <w:rPr>
          <w:highlight w:val="green"/>
        </w:rPr>
        <w:t>bude doplněno</w:t>
      </w:r>
      <w:r w:rsidR="00993C7C" w:rsidRPr="002332E3">
        <w:t xml:space="preserve"> </w:t>
      </w:r>
      <w:r w:rsidRPr="002332E3">
        <w:t xml:space="preserve">rejstříku </w:t>
      </w:r>
      <w:r w:rsidR="00FC3F70" w:rsidRPr="002332E3">
        <w:t xml:space="preserve">vedeném </w:t>
      </w:r>
      <w:r w:rsidR="00993C7C" w:rsidRPr="002332E3">
        <w:rPr>
          <w:highlight w:val="green"/>
        </w:rPr>
        <w:t>bude doplněno</w:t>
      </w:r>
      <w:r w:rsidRPr="002332E3">
        <w:t xml:space="preserve"> pod/</w:t>
      </w:r>
      <w:r w:rsidR="00FC3F70" w:rsidRPr="002332E3">
        <w:t xml:space="preserve">v </w:t>
      </w:r>
      <w:r w:rsidR="00993C7C" w:rsidRPr="002332E3">
        <w:rPr>
          <w:highlight w:val="green"/>
        </w:rPr>
        <w:t>bude doplněno</w:t>
      </w:r>
      <w:r w:rsidRPr="002332E3">
        <w:t xml:space="preserve">, za kterou jedná </w:t>
      </w:r>
      <w:r w:rsidR="00993C7C" w:rsidRPr="002332E3">
        <w:rPr>
          <w:highlight w:val="green"/>
        </w:rPr>
        <w:t>bude doplněno</w:t>
      </w:r>
    </w:p>
    <w:p w:rsidR="008130E4" w:rsidRPr="002332E3" w:rsidRDefault="008130E4" w:rsidP="008130E4">
      <w:pPr>
        <w:spacing w:before="80"/>
        <w:ind w:left="709"/>
      </w:pPr>
      <w:r w:rsidRPr="002332E3">
        <w:t>bankovní spojení:</w:t>
      </w:r>
      <w:r w:rsidRPr="002332E3">
        <w:tab/>
      </w:r>
      <w:r w:rsidR="00993C7C" w:rsidRPr="002332E3">
        <w:rPr>
          <w:highlight w:val="green"/>
        </w:rPr>
        <w:t>bude doplněno</w:t>
      </w:r>
    </w:p>
    <w:p w:rsidR="00F074D7" w:rsidRPr="002332E3" w:rsidRDefault="00F074D7" w:rsidP="00B36F8D">
      <w:pPr>
        <w:spacing w:before="80"/>
        <w:ind w:left="709"/>
        <w:rPr>
          <w:b/>
        </w:rPr>
      </w:pPr>
    </w:p>
    <w:p w:rsidR="00B36F8D" w:rsidRPr="002332E3" w:rsidRDefault="00B36F8D" w:rsidP="00B36F8D">
      <w:pPr>
        <w:tabs>
          <w:tab w:val="left" w:pos="-1985"/>
          <w:tab w:val="left" w:pos="709"/>
        </w:tabs>
        <w:spacing w:before="80"/>
      </w:pPr>
      <w:r w:rsidRPr="002332E3">
        <w:rPr>
          <w:snapToGrid w:val="0"/>
        </w:rPr>
        <w:tab/>
      </w:r>
      <w:r w:rsidRPr="002332E3">
        <w:t xml:space="preserve">dále jen </w:t>
      </w:r>
      <w:r w:rsidRPr="002332E3">
        <w:rPr>
          <w:b/>
        </w:rPr>
        <w:t>„Půjčitel“</w:t>
      </w:r>
      <w:r w:rsidRPr="002332E3">
        <w:t xml:space="preserve"> na straně druhé</w:t>
      </w:r>
    </w:p>
    <w:p w:rsidR="00B36F8D" w:rsidRPr="002332E3" w:rsidRDefault="00636694" w:rsidP="00B36F8D">
      <w:pPr>
        <w:tabs>
          <w:tab w:val="left" w:pos="-1985"/>
        </w:tabs>
        <w:spacing w:before="80"/>
      </w:pPr>
      <w:r w:rsidRPr="002332E3">
        <w:rPr>
          <w:b/>
        </w:rPr>
        <w:tab/>
      </w:r>
      <w:r w:rsidR="00FC3F70" w:rsidRPr="002332E3">
        <w:t>(</w:t>
      </w:r>
      <w:r w:rsidR="00FC3F70" w:rsidRPr="002332E3">
        <w:rPr>
          <w:b/>
        </w:rPr>
        <w:t>Vypůjčitel</w:t>
      </w:r>
      <w:r w:rsidRPr="002332E3">
        <w:t xml:space="preserve"> a </w:t>
      </w:r>
      <w:r w:rsidR="00FC3F70" w:rsidRPr="002332E3">
        <w:rPr>
          <w:b/>
        </w:rPr>
        <w:t>Půjčitel</w:t>
      </w:r>
      <w:r w:rsidRPr="002332E3">
        <w:t xml:space="preserve"> společně dále též označováni jako „</w:t>
      </w:r>
      <w:r w:rsidR="00FC3F70" w:rsidRPr="002332E3">
        <w:rPr>
          <w:b/>
        </w:rPr>
        <w:t>smluvní strany</w:t>
      </w:r>
      <w:r w:rsidRPr="002332E3">
        <w:t>“</w:t>
      </w:r>
      <w:r w:rsidR="00FC3F70" w:rsidRPr="002332E3">
        <w:t>)</w:t>
      </w:r>
    </w:p>
    <w:p w:rsidR="00B36F8D" w:rsidRPr="002332E3" w:rsidRDefault="00B36F8D" w:rsidP="00B36F8D">
      <w:pPr>
        <w:tabs>
          <w:tab w:val="left" w:pos="-1985"/>
        </w:tabs>
        <w:spacing w:before="80"/>
        <w:ind w:left="709"/>
        <w:rPr>
          <w:b/>
        </w:rPr>
      </w:pPr>
    </w:p>
    <w:p w:rsidR="00B36F8D" w:rsidRPr="002332E3" w:rsidRDefault="00B36F8D" w:rsidP="00B36F8D">
      <w:pPr>
        <w:pStyle w:val="Zkladntext21"/>
        <w:jc w:val="both"/>
        <w:outlineLvl w:val="0"/>
        <w:rPr>
          <w:rFonts w:ascii="Times New Roman" w:hAnsi="Times New Roman"/>
        </w:rPr>
      </w:pPr>
      <w:r w:rsidRPr="002332E3">
        <w:rPr>
          <w:rFonts w:ascii="Times New Roman" w:hAnsi="Times New Roman"/>
        </w:rPr>
        <w:t>Níže psaného dne, měsíce a roku uzavírají dle § 2193 a násl. zákona č. 89/2012 Sb., občanský zákoník (dále jen „</w:t>
      </w:r>
      <w:r w:rsidRPr="002332E3">
        <w:rPr>
          <w:rFonts w:ascii="Times New Roman" w:hAnsi="Times New Roman"/>
          <w:b/>
        </w:rPr>
        <w:t>Občanský zákoník</w:t>
      </w:r>
      <w:r w:rsidRPr="002332E3">
        <w:rPr>
          <w:rFonts w:ascii="Times New Roman" w:hAnsi="Times New Roman"/>
        </w:rPr>
        <w:t>“) tuto</w:t>
      </w:r>
    </w:p>
    <w:p w:rsidR="00B36F8D" w:rsidRPr="002332E3" w:rsidRDefault="00B36F8D" w:rsidP="00B36F8D">
      <w:pPr>
        <w:pStyle w:val="zkltextcentr12"/>
        <w:spacing w:before="80"/>
        <w:rPr>
          <w:szCs w:val="24"/>
        </w:rPr>
      </w:pPr>
    </w:p>
    <w:p w:rsidR="00B36F8D" w:rsidRPr="002332E3" w:rsidRDefault="00B36F8D" w:rsidP="00B36F8D">
      <w:pPr>
        <w:jc w:val="center"/>
      </w:pPr>
      <w:r w:rsidRPr="002332E3">
        <w:t>Smlouvu o výpůjčce</w:t>
      </w:r>
    </w:p>
    <w:p w:rsidR="00B36F8D" w:rsidRPr="002332E3" w:rsidRDefault="00B36F8D" w:rsidP="00B36F8D">
      <w:pPr>
        <w:jc w:val="center"/>
      </w:pPr>
      <w:r w:rsidRPr="002332E3">
        <w:t xml:space="preserve">(dále jen </w:t>
      </w:r>
      <w:r w:rsidRPr="002332E3">
        <w:rPr>
          <w:b/>
        </w:rPr>
        <w:t>„Smlouva“</w:t>
      </w:r>
      <w:r w:rsidRPr="002332E3">
        <w:t>):</w:t>
      </w:r>
    </w:p>
    <w:p w:rsidR="00B36F8D" w:rsidRPr="002332E3" w:rsidRDefault="00B36F8D" w:rsidP="00B36F8D">
      <w:pPr>
        <w:jc w:val="center"/>
        <w:rPr>
          <w:lang w:val="en-US"/>
        </w:rPr>
      </w:pPr>
      <w:r w:rsidRPr="002332E3">
        <w:t>Č.</w:t>
      </w:r>
      <w:r w:rsidR="008318F1">
        <w:t xml:space="preserve"> </w:t>
      </w:r>
      <w:r w:rsidRPr="002332E3">
        <w:t xml:space="preserve">j. </w:t>
      </w:r>
      <w:r w:rsidR="00993C7C" w:rsidRPr="002332E3">
        <w:rPr>
          <w:highlight w:val="green"/>
        </w:rPr>
        <w:t>bude doplněno</w:t>
      </w:r>
    </w:p>
    <w:p w:rsidR="00B36F8D" w:rsidRPr="002332E3" w:rsidRDefault="00B36F8D" w:rsidP="00B36F8D">
      <w:pPr>
        <w:jc w:val="both"/>
      </w:pPr>
    </w:p>
    <w:p w:rsidR="00B36F8D" w:rsidRPr="002332E3" w:rsidRDefault="00B36F8D" w:rsidP="00B36F8D"/>
    <w:p w:rsidR="00B36F8D" w:rsidRPr="002332E3" w:rsidRDefault="00B36F8D" w:rsidP="00B36F8D">
      <w:pPr>
        <w:jc w:val="center"/>
        <w:rPr>
          <w:b/>
        </w:rPr>
      </w:pPr>
      <w:r w:rsidRPr="002332E3">
        <w:rPr>
          <w:b/>
        </w:rPr>
        <w:t>Článek 1.</w:t>
      </w:r>
    </w:p>
    <w:p w:rsidR="00CC46E3" w:rsidRPr="002332E3" w:rsidRDefault="00B36F8D" w:rsidP="00B20ECA">
      <w:pPr>
        <w:pStyle w:val="Textodst1sl"/>
        <w:numPr>
          <w:ilvl w:val="1"/>
          <w:numId w:val="4"/>
        </w:numPr>
        <w:ind w:left="680" w:hanging="680"/>
        <w:rPr>
          <w:szCs w:val="24"/>
        </w:rPr>
      </w:pPr>
      <w:r w:rsidRPr="002332E3">
        <w:rPr>
          <w:szCs w:val="24"/>
        </w:rPr>
        <w:t xml:space="preserve">Půjčitel tímto prohlašuje, že má ve svém výlučném vlastnictví nezuživatelnou věc, a to </w:t>
      </w:r>
      <w:r w:rsidRPr="002332E3">
        <w:rPr>
          <w:szCs w:val="24"/>
          <w:highlight w:val="yellow"/>
        </w:rPr>
        <w:t xml:space="preserve">pozemek </w:t>
      </w:r>
      <w:r w:rsidRPr="00873009">
        <w:rPr>
          <w:szCs w:val="24"/>
        </w:rPr>
        <w:t>parcelní č</w:t>
      </w:r>
      <w:r w:rsidR="003C3F4E" w:rsidRPr="00873009">
        <w:rPr>
          <w:szCs w:val="24"/>
        </w:rPr>
        <w:t>.</w:t>
      </w:r>
      <w:r w:rsidR="00636694" w:rsidRPr="00873009">
        <w:rPr>
          <w:szCs w:val="24"/>
        </w:rPr>
        <w:t xml:space="preserve"> </w:t>
      </w:r>
      <w:r w:rsidR="00993C7C" w:rsidRPr="002332E3">
        <w:rPr>
          <w:szCs w:val="24"/>
          <w:highlight w:val="green"/>
        </w:rPr>
        <w:t>bude doplněno</w:t>
      </w:r>
      <w:r w:rsidRPr="00873009">
        <w:rPr>
          <w:szCs w:val="24"/>
        </w:rPr>
        <w:t xml:space="preserve"> (</w:t>
      </w:r>
      <w:r w:rsidR="003C3F4E" w:rsidRPr="00873009">
        <w:rPr>
          <w:szCs w:val="24"/>
          <w:highlight w:val="green"/>
        </w:rPr>
        <w:t>druh pozemku: bude doplněno</w:t>
      </w:r>
      <w:r w:rsidRPr="00873009">
        <w:rPr>
          <w:szCs w:val="24"/>
        </w:rPr>
        <w:t xml:space="preserve">) o výměře </w:t>
      </w:r>
      <w:r w:rsidR="00993C7C" w:rsidRPr="002332E3">
        <w:rPr>
          <w:szCs w:val="24"/>
          <w:highlight w:val="green"/>
        </w:rPr>
        <w:t>bude doplněno</w:t>
      </w:r>
      <w:r w:rsidR="00993C7C" w:rsidRPr="002332E3">
        <w:rPr>
          <w:szCs w:val="24"/>
        </w:rPr>
        <w:t xml:space="preserve"> </w:t>
      </w:r>
      <w:r w:rsidRPr="002332E3">
        <w:rPr>
          <w:szCs w:val="24"/>
        </w:rPr>
        <w:t xml:space="preserve">v obci </w:t>
      </w:r>
      <w:r w:rsidR="00993C7C" w:rsidRPr="002332E3">
        <w:rPr>
          <w:szCs w:val="24"/>
          <w:highlight w:val="green"/>
        </w:rPr>
        <w:t>bude doplněno</w:t>
      </w:r>
      <w:r w:rsidRPr="002332E3">
        <w:rPr>
          <w:szCs w:val="24"/>
        </w:rPr>
        <w:t xml:space="preserve"> a k.</w:t>
      </w:r>
      <w:r w:rsidR="008318F1">
        <w:rPr>
          <w:szCs w:val="24"/>
        </w:rPr>
        <w:t xml:space="preserve"> </w:t>
      </w:r>
      <w:r w:rsidRPr="002332E3">
        <w:rPr>
          <w:szCs w:val="24"/>
        </w:rPr>
        <w:t xml:space="preserve">ú. </w:t>
      </w:r>
      <w:r w:rsidR="00993C7C" w:rsidRPr="002332E3">
        <w:rPr>
          <w:szCs w:val="24"/>
          <w:highlight w:val="green"/>
        </w:rPr>
        <w:t>bude doplněno</w:t>
      </w:r>
      <w:r w:rsidR="00873009">
        <w:rPr>
          <w:szCs w:val="24"/>
        </w:rPr>
        <w:t>, zapsaný</w:t>
      </w:r>
      <w:r w:rsidRPr="002332E3">
        <w:rPr>
          <w:szCs w:val="24"/>
        </w:rPr>
        <w:t xml:space="preserve"> na LV</w:t>
      </w:r>
      <w:r w:rsidR="00873009">
        <w:rPr>
          <w:szCs w:val="24"/>
        </w:rPr>
        <w:t xml:space="preserve"> č.</w:t>
      </w:r>
      <w:r w:rsidRPr="002332E3">
        <w:rPr>
          <w:szCs w:val="24"/>
        </w:rPr>
        <w:t xml:space="preserve"> </w:t>
      </w:r>
      <w:r w:rsidR="00993C7C" w:rsidRPr="002332E3">
        <w:rPr>
          <w:szCs w:val="24"/>
          <w:highlight w:val="green"/>
        </w:rPr>
        <w:t>bude doplněno</w:t>
      </w:r>
      <w:r w:rsidRPr="002332E3">
        <w:rPr>
          <w:szCs w:val="24"/>
        </w:rPr>
        <w:t xml:space="preserve">, vedeném Katastrálním úřadem pro Středočeský kraj, Katastrálním pracovištěm </w:t>
      </w:r>
      <w:r w:rsidR="00993C7C" w:rsidRPr="002332E3">
        <w:rPr>
          <w:szCs w:val="24"/>
          <w:highlight w:val="green"/>
        </w:rPr>
        <w:t>bude doplněno</w:t>
      </w:r>
      <w:r w:rsidRPr="002332E3">
        <w:rPr>
          <w:szCs w:val="24"/>
        </w:rPr>
        <w:t xml:space="preserve"> (dále jen „</w:t>
      </w:r>
      <w:r w:rsidR="005A3DB5" w:rsidRPr="002332E3">
        <w:rPr>
          <w:b/>
          <w:szCs w:val="24"/>
          <w:highlight w:val="yellow"/>
        </w:rPr>
        <w:t>pozemek</w:t>
      </w:r>
      <w:r w:rsidRPr="002332E3">
        <w:rPr>
          <w:szCs w:val="24"/>
        </w:rPr>
        <w:t xml:space="preserve">“). </w:t>
      </w:r>
    </w:p>
    <w:p w:rsidR="00CC46E3" w:rsidRPr="002332E3" w:rsidRDefault="00636694" w:rsidP="00B20ECA">
      <w:pPr>
        <w:pStyle w:val="Textodst1sl"/>
        <w:numPr>
          <w:ilvl w:val="1"/>
          <w:numId w:val="4"/>
        </w:numPr>
        <w:ind w:left="624" w:hanging="624"/>
        <w:rPr>
          <w:szCs w:val="24"/>
        </w:rPr>
      </w:pPr>
      <w:r w:rsidRPr="002332E3">
        <w:rPr>
          <w:szCs w:val="24"/>
        </w:rPr>
        <w:t xml:space="preserve">Vypůjčitel je investorem akce </w:t>
      </w:r>
      <w:r w:rsidRPr="00873009">
        <w:rPr>
          <w:szCs w:val="24"/>
          <w:highlight w:val="green"/>
        </w:rPr>
        <w:t>BUDE DOPLNĚNO</w:t>
      </w:r>
      <w:r w:rsidRPr="002332E3">
        <w:rPr>
          <w:szCs w:val="24"/>
        </w:rPr>
        <w:t xml:space="preserve"> (dále jen „</w:t>
      </w:r>
      <w:r w:rsidR="00FC3F70" w:rsidRPr="002332E3">
        <w:rPr>
          <w:b/>
          <w:szCs w:val="24"/>
        </w:rPr>
        <w:t>Investiční akce</w:t>
      </w:r>
      <w:r w:rsidRPr="002332E3">
        <w:rPr>
          <w:szCs w:val="24"/>
        </w:rPr>
        <w:t xml:space="preserve">“) a budoucím vlastníkem </w:t>
      </w:r>
      <w:r w:rsidRPr="00873009">
        <w:rPr>
          <w:szCs w:val="24"/>
          <w:highlight w:val="green"/>
        </w:rPr>
        <w:t>BUDE DOPLNĚNO</w:t>
      </w:r>
      <w:r w:rsidRPr="002332E3">
        <w:rPr>
          <w:szCs w:val="24"/>
        </w:rPr>
        <w:t xml:space="preserve"> (dále jen „</w:t>
      </w:r>
      <w:r w:rsidR="00FC3F70" w:rsidRPr="002332E3">
        <w:rPr>
          <w:b/>
          <w:szCs w:val="24"/>
        </w:rPr>
        <w:t>Stavba</w:t>
      </w:r>
      <w:r w:rsidRPr="002332E3">
        <w:rPr>
          <w:szCs w:val="24"/>
        </w:rPr>
        <w:t>“).</w:t>
      </w:r>
    </w:p>
    <w:p w:rsidR="00B36F8D" w:rsidRPr="002332E3" w:rsidRDefault="00B36F8D" w:rsidP="00B36F8D">
      <w:pPr>
        <w:jc w:val="both"/>
      </w:pPr>
    </w:p>
    <w:p w:rsidR="00B36F8D" w:rsidRPr="002332E3" w:rsidRDefault="00B36F8D" w:rsidP="00B36F8D">
      <w:pPr>
        <w:jc w:val="center"/>
        <w:rPr>
          <w:b/>
        </w:rPr>
      </w:pPr>
      <w:r w:rsidRPr="002332E3">
        <w:rPr>
          <w:b/>
        </w:rPr>
        <w:t>Článek 2.</w:t>
      </w:r>
    </w:p>
    <w:p w:rsidR="00B36F8D" w:rsidRPr="002332E3" w:rsidRDefault="00B36F8D" w:rsidP="00B36F8D">
      <w:pPr>
        <w:pStyle w:val="Textodst1sl"/>
        <w:numPr>
          <w:ilvl w:val="0"/>
          <w:numId w:val="0"/>
        </w:numPr>
        <w:ind w:left="720" w:hanging="720"/>
        <w:rPr>
          <w:szCs w:val="24"/>
        </w:rPr>
      </w:pPr>
      <w:r w:rsidRPr="002332E3">
        <w:rPr>
          <w:szCs w:val="24"/>
        </w:rPr>
        <w:t xml:space="preserve">2.1 </w:t>
      </w:r>
      <w:r w:rsidRPr="002332E3">
        <w:rPr>
          <w:szCs w:val="24"/>
        </w:rPr>
        <w:tab/>
        <w:t xml:space="preserve">Konstatuje se, že část </w:t>
      </w:r>
      <w:r w:rsidR="005A3DB5" w:rsidRPr="002332E3">
        <w:rPr>
          <w:szCs w:val="24"/>
          <w:highlight w:val="yellow"/>
        </w:rPr>
        <w:t>pozemku</w:t>
      </w:r>
      <w:r w:rsidRPr="002332E3">
        <w:rPr>
          <w:szCs w:val="24"/>
        </w:rPr>
        <w:t xml:space="preserve"> </w:t>
      </w:r>
      <w:r w:rsidR="005A3DB5" w:rsidRPr="002332E3">
        <w:rPr>
          <w:szCs w:val="24"/>
        </w:rPr>
        <w:t xml:space="preserve">o výměře </w:t>
      </w:r>
      <w:r w:rsidR="00993C7C" w:rsidRPr="002332E3">
        <w:rPr>
          <w:szCs w:val="24"/>
          <w:highlight w:val="green"/>
        </w:rPr>
        <w:t>bude doplněno</w:t>
      </w:r>
      <w:r w:rsidR="005A3DB5" w:rsidRPr="002332E3">
        <w:rPr>
          <w:szCs w:val="24"/>
        </w:rPr>
        <w:t xml:space="preserve"> m2, </w:t>
      </w:r>
      <w:r w:rsidRPr="002332E3">
        <w:rPr>
          <w:szCs w:val="24"/>
        </w:rPr>
        <w:t>která je zakreslena v</w:t>
      </w:r>
      <w:r w:rsidR="00F074D7" w:rsidRPr="002332E3">
        <w:rPr>
          <w:szCs w:val="24"/>
        </w:rPr>
        <w:t> </w:t>
      </w:r>
      <w:r w:rsidR="002B3DC1" w:rsidRPr="002332E3">
        <w:rPr>
          <w:szCs w:val="24"/>
        </w:rPr>
        <w:t>S</w:t>
      </w:r>
      <w:r w:rsidR="00F074D7" w:rsidRPr="002332E3">
        <w:rPr>
          <w:szCs w:val="24"/>
        </w:rPr>
        <w:t>ituačním výkrese</w:t>
      </w:r>
      <w:r w:rsidRPr="002332E3">
        <w:rPr>
          <w:szCs w:val="24"/>
        </w:rPr>
        <w:t>, který tvoří přílohu č. 1 této Smlouvy (dále jen „</w:t>
      </w:r>
      <w:r w:rsidRPr="002332E3">
        <w:rPr>
          <w:b/>
          <w:szCs w:val="24"/>
        </w:rPr>
        <w:t>předmět výpůjčky</w:t>
      </w:r>
      <w:r w:rsidRPr="002332E3">
        <w:rPr>
          <w:szCs w:val="24"/>
        </w:rPr>
        <w:t xml:space="preserve">“), bude dočasně zabrána v souvislosti s realizací </w:t>
      </w:r>
      <w:r w:rsidR="00636694" w:rsidRPr="002332E3">
        <w:rPr>
          <w:szCs w:val="24"/>
        </w:rPr>
        <w:t>S</w:t>
      </w:r>
      <w:r w:rsidRPr="002332E3">
        <w:rPr>
          <w:szCs w:val="24"/>
        </w:rPr>
        <w:t>tavby</w:t>
      </w:r>
      <w:r w:rsidR="00636694" w:rsidRPr="002332E3">
        <w:rPr>
          <w:szCs w:val="24"/>
        </w:rPr>
        <w:t>.</w:t>
      </w:r>
      <w:r w:rsidRPr="002332E3">
        <w:rPr>
          <w:szCs w:val="24"/>
        </w:rPr>
        <w:t xml:space="preserve"> S tímto zabráním Půjčitel podpisem této smlouvy souhlasí.</w:t>
      </w:r>
    </w:p>
    <w:p w:rsidR="00B36F8D" w:rsidRPr="002332E3" w:rsidRDefault="00B36F8D" w:rsidP="00B36F8D"/>
    <w:p w:rsidR="00B36F8D" w:rsidRPr="002332E3" w:rsidRDefault="00B36F8D" w:rsidP="00B36F8D">
      <w:pPr>
        <w:jc w:val="center"/>
        <w:rPr>
          <w:b/>
        </w:rPr>
      </w:pPr>
      <w:r w:rsidRPr="002332E3">
        <w:rPr>
          <w:b/>
        </w:rPr>
        <w:t>Článek 3.</w:t>
      </w:r>
    </w:p>
    <w:p w:rsidR="00B36F8D" w:rsidRPr="002332E3" w:rsidRDefault="00B36F8D" w:rsidP="00B36F8D">
      <w:pPr>
        <w:pStyle w:val="Textodst1sl"/>
        <w:numPr>
          <w:ilvl w:val="0"/>
          <w:numId w:val="0"/>
        </w:numPr>
        <w:ind w:left="720" w:hanging="720"/>
        <w:rPr>
          <w:szCs w:val="24"/>
        </w:rPr>
      </w:pPr>
      <w:r w:rsidRPr="002332E3">
        <w:rPr>
          <w:szCs w:val="24"/>
        </w:rPr>
        <w:t xml:space="preserve">3.1 </w:t>
      </w:r>
      <w:r w:rsidRPr="002332E3">
        <w:rPr>
          <w:szCs w:val="24"/>
        </w:rPr>
        <w:tab/>
        <w:t xml:space="preserve">Půjčitel přenechává Vypůjčiteli k bezplatnému užívání předmět výpůjčky pro účely realizace </w:t>
      </w:r>
      <w:r w:rsidR="00636694" w:rsidRPr="002332E3">
        <w:rPr>
          <w:szCs w:val="24"/>
        </w:rPr>
        <w:t>S</w:t>
      </w:r>
      <w:r w:rsidRPr="002332E3">
        <w:rPr>
          <w:szCs w:val="24"/>
        </w:rPr>
        <w:t xml:space="preserve">tavby na dobu určitou, a to od data zahájení </w:t>
      </w:r>
      <w:r w:rsidR="00636694" w:rsidRPr="002332E3">
        <w:rPr>
          <w:szCs w:val="24"/>
        </w:rPr>
        <w:t>S</w:t>
      </w:r>
      <w:r w:rsidRPr="002332E3">
        <w:rPr>
          <w:szCs w:val="24"/>
        </w:rPr>
        <w:t xml:space="preserve">tavby do jeho ukončení, tj. do právní moci kolaudačního rozhodnutí ke stavbě a/nebo dokumentu, jenž kolaudační rozhodnutí dle předpisů stavebního práva nahrazuje. </w:t>
      </w:r>
    </w:p>
    <w:p w:rsidR="00B36F8D" w:rsidRPr="002332E3" w:rsidRDefault="00B36F8D" w:rsidP="00B36F8D">
      <w:pPr>
        <w:pStyle w:val="Textodst1sl"/>
        <w:numPr>
          <w:ilvl w:val="0"/>
          <w:numId w:val="0"/>
        </w:numPr>
        <w:ind w:left="720" w:hanging="720"/>
        <w:rPr>
          <w:szCs w:val="24"/>
        </w:rPr>
      </w:pPr>
      <w:r w:rsidRPr="002332E3">
        <w:rPr>
          <w:szCs w:val="24"/>
        </w:rPr>
        <w:t xml:space="preserve">3.2 </w:t>
      </w:r>
      <w:r w:rsidRPr="002332E3">
        <w:rPr>
          <w:szCs w:val="24"/>
        </w:rPr>
        <w:tab/>
        <w:t xml:space="preserve">Vypůjčitel předmět výpůjčky přebere od Půjčitele současně s datem zahájení </w:t>
      </w:r>
      <w:r w:rsidR="00636694" w:rsidRPr="002332E3">
        <w:rPr>
          <w:szCs w:val="24"/>
        </w:rPr>
        <w:t>S</w:t>
      </w:r>
      <w:r w:rsidRPr="002332E3">
        <w:rPr>
          <w:szCs w:val="24"/>
        </w:rPr>
        <w:t>tavby a zavazuje se jej používat pouze k účelům, jež j</w:t>
      </w:r>
      <w:r w:rsidR="00873009">
        <w:rPr>
          <w:szCs w:val="24"/>
        </w:rPr>
        <w:t>sou uvedeny v této Smlouvě, tj.</w:t>
      </w:r>
      <w:r w:rsidRPr="002332E3">
        <w:rPr>
          <w:szCs w:val="24"/>
        </w:rPr>
        <w:t xml:space="preserve"> k realizaci </w:t>
      </w:r>
      <w:r w:rsidR="00636694" w:rsidRPr="002332E3">
        <w:rPr>
          <w:szCs w:val="24"/>
        </w:rPr>
        <w:t>Stavby</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4.</w:t>
      </w:r>
    </w:p>
    <w:p w:rsidR="00B36F8D" w:rsidRPr="002332E3" w:rsidRDefault="00B36F8D" w:rsidP="00B36F8D">
      <w:pPr>
        <w:pStyle w:val="Textodst1sl"/>
        <w:numPr>
          <w:ilvl w:val="0"/>
          <w:numId w:val="0"/>
        </w:numPr>
        <w:ind w:left="720" w:hanging="720"/>
        <w:rPr>
          <w:szCs w:val="24"/>
        </w:rPr>
      </w:pPr>
      <w:r w:rsidRPr="002332E3">
        <w:rPr>
          <w:szCs w:val="24"/>
        </w:rPr>
        <w:t xml:space="preserve">4.1 </w:t>
      </w:r>
      <w:r w:rsidRPr="002332E3">
        <w:rPr>
          <w:szCs w:val="24"/>
        </w:rPr>
        <w:tab/>
        <w:t>Půjčitel souhlasí, aby po dobu trvání této Smlouvy vstupoval</w:t>
      </w:r>
      <w:r w:rsidR="008318F1">
        <w:rPr>
          <w:szCs w:val="24"/>
        </w:rPr>
        <w:t>y</w:t>
      </w:r>
      <w:r w:rsidRPr="002332E3">
        <w:rPr>
          <w:szCs w:val="24"/>
        </w:rPr>
        <w:t xml:space="preserve"> na předmět výpůjčky v souvislosti s realizací </w:t>
      </w:r>
      <w:r w:rsidR="00636694" w:rsidRPr="002332E3">
        <w:rPr>
          <w:szCs w:val="24"/>
        </w:rPr>
        <w:t>S</w:t>
      </w:r>
      <w:r w:rsidRPr="002332E3">
        <w:rPr>
          <w:szCs w:val="24"/>
        </w:rPr>
        <w:t>tavby vyjma Vypůjčitele i třetí osoby pověřené Výpůjčitelem.</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5.</w:t>
      </w:r>
    </w:p>
    <w:p w:rsidR="00636694" w:rsidRPr="002332E3" w:rsidRDefault="00B36F8D" w:rsidP="00B36F8D">
      <w:pPr>
        <w:pStyle w:val="Textodst1sl"/>
        <w:numPr>
          <w:ilvl w:val="0"/>
          <w:numId w:val="0"/>
        </w:numPr>
        <w:ind w:left="720" w:hanging="720"/>
        <w:rPr>
          <w:szCs w:val="24"/>
        </w:rPr>
      </w:pPr>
      <w:r w:rsidRPr="002332E3">
        <w:rPr>
          <w:szCs w:val="24"/>
        </w:rPr>
        <w:t>5.1</w:t>
      </w:r>
      <w:r w:rsidR="00636694" w:rsidRPr="002332E3">
        <w:rPr>
          <w:szCs w:val="24"/>
        </w:rPr>
        <w:t xml:space="preserve"> </w:t>
      </w:r>
      <w:r w:rsidR="00636694" w:rsidRPr="002332E3">
        <w:rPr>
          <w:szCs w:val="24"/>
        </w:rPr>
        <w:tab/>
        <w:t>Smluvní strany si ujednaly, že Vypůjčitel má práv</w:t>
      </w:r>
      <w:r w:rsidR="00B20ECA" w:rsidRPr="002332E3">
        <w:rPr>
          <w:szCs w:val="24"/>
        </w:rPr>
        <w:t>o</w:t>
      </w:r>
      <w:r w:rsidR="00636694" w:rsidRPr="002332E3">
        <w:rPr>
          <w:szCs w:val="24"/>
        </w:rPr>
        <w:t xml:space="preserve"> vrátit předmět výpůjčky předčasně. Smluvní strany tímto výslovně vylučují užití úpravy dle § 2197 Občanského zákoníku, věta za středníkem.</w:t>
      </w:r>
      <w:r w:rsidRPr="002332E3">
        <w:rPr>
          <w:szCs w:val="24"/>
        </w:rPr>
        <w:tab/>
      </w:r>
    </w:p>
    <w:p w:rsidR="00B36F8D" w:rsidRPr="002332E3" w:rsidRDefault="00636694" w:rsidP="00B36F8D">
      <w:pPr>
        <w:pStyle w:val="Textodst1sl"/>
        <w:numPr>
          <w:ilvl w:val="0"/>
          <w:numId w:val="0"/>
        </w:numPr>
        <w:ind w:left="720" w:hanging="720"/>
        <w:rPr>
          <w:szCs w:val="24"/>
        </w:rPr>
      </w:pPr>
      <w:r w:rsidRPr="002332E3">
        <w:rPr>
          <w:szCs w:val="24"/>
        </w:rPr>
        <w:t xml:space="preserve">5.2 </w:t>
      </w:r>
      <w:r w:rsidRPr="002332E3">
        <w:rPr>
          <w:szCs w:val="24"/>
        </w:rPr>
        <w:tab/>
      </w:r>
      <w:r w:rsidR="00B36F8D" w:rsidRPr="002332E3">
        <w:rPr>
          <w:szCs w:val="24"/>
        </w:rPr>
        <w:t>Veškerá další práva a povinnosti touto Smlouvou výslovně neupraveny se řídí platnou právní úpravou, zejména Občanským zákoníkem.</w:t>
      </w:r>
    </w:p>
    <w:p w:rsidR="00B36F8D" w:rsidRPr="002332E3" w:rsidRDefault="00B36F8D" w:rsidP="00B36F8D">
      <w:pPr>
        <w:tabs>
          <w:tab w:val="left" w:pos="5633"/>
        </w:tabs>
        <w:jc w:val="center"/>
        <w:rPr>
          <w:b/>
        </w:rPr>
      </w:pPr>
    </w:p>
    <w:p w:rsidR="00B36F8D" w:rsidRPr="002332E3" w:rsidRDefault="00B36F8D" w:rsidP="00B20ECA">
      <w:pPr>
        <w:jc w:val="center"/>
        <w:rPr>
          <w:b/>
        </w:rPr>
      </w:pPr>
      <w:r w:rsidRPr="002332E3">
        <w:rPr>
          <w:b/>
        </w:rPr>
        <w:t>Článek 6.</w:t>
      </w:r>
      <w:r w:rsidRPr="002332E3">
        <w:tab/>
      </w:r>
    </w:p>
    <w:p w:rsidR="00B36F8D" w:rsidRPr="002332E3" w:rsidRDefault="00B36F8D" w:rsidP="00B36F8D">
      <w:pPr>
        <w:pStyle w:val="Textodst1sl"/>
        <w:numPr>
          <w:ilvl w:val="0"/>
          <w:numId w:val="0"/>
        </w:numPr>
        <w:ind w:left="720" w:hanging="720"/>
        <w:rPr>
          <w:szCs w:val="24"/>
        </w:rPr>
      </w:pPr>
      <w:r w:rsidRPr="002332E3">
        <w:rPr>
          <w:szCs w:val="24"/>
        </w:rPr>
        <w:t>6.</w:t>
      </w:r>
      <w:r w:rsidR="004E29BE" w:rsidRPr="002332E3">
        <w:rPr>
          <w:szCs w:val="24"/>
        </w:rPr>
        <w:t>1</w:t>
      </w:r>
      <w:r w:rsidRPr="002332E3">
        <w:rPr>
          <w:szCs w:val="24"/>
        </w:rPr>
        <w:t xml:space="preserve"> </w:t>
      </w:r>
      <w:r w:rsidRPr="002332E3">
        <w:rPr>
          <w:szCs w:val="24"/>
        </w:rPr>
        <w:tab/>
        <w:t xml:space="preserve">Vypůjčitel prohlašuje, že k uzavření této Smlouvy je zplnomocněn na základě </w:t>
      </w:r>
      <w:r w:rsidR="00FC3F70" w:rsidRPr="00873009">
        <w:rPr>
          <w:szCs w:val="24"/>
        </w:rPr>
        <w:t xml:space="preserve">Usnesení Zastupitelstva Středočeského kraje č. </w:t>
      </w:r>
      <w:r w:rsidR="00993C7C" w:rsidRPr="002332E3">
        <w:rPr>
          <w:szCs w:val="24"/>
          <w:highlight w:val="green"/>
        </w:rPr>
        <w:t>bude doplněno</w:t>
      </w:r>
      <w:r w:rsidR="00873009">
        <w:rPr>
          <w:szCs w:val="24"/>
        </w:rPr>
        <w:t xml:space="preserve"> ze dne </w:t>
      </w:r>
      <w:r w:rsidR="00873009" w:rsidRPr="002332E3">
        <w:rPr>
          <w:szCs w:val="24"/>
          <w:highlight w:val="green"/>
        </w:rPr>
        <w:t>bude doplněno</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7.</w:t>
      </w:r>
    </w:p>
    <w:p w:rsidR="00B36F8D" w:rsidRPr="002332E3" w:rsidRDefault="00B36F8D" w:rsidP="00B36F8D">
      <w:pPr>
        <w:pStyle w:val="Textodst1sl"/>
        <w:numPr>
          <w:ilvl w:val="0"/>
          <w:numId w:val="0"/>
        </w:numPr>
        <w:ind w:left="720" w:hanging="720"/>
        <w:rPr>
          <w:szCs w:val="24"/>
        </w:rPr>
      </w:pPr>
      <w:r w:rsidRPr="002332E3">
        <w:rPr>
          <w:szCs w:val="24"/>
        </w:rPr>
        <w:t xml:space="preserve">7.1 </w:t>
      </w:r>
      <w:r w:rsidRPr="002332E3">
        <w:rPr>
          <w:szCs w:val="24"/>
        </w:rPr>
        <w:tab/>
        <w:t>Tato Smlouva je vyhotovena ve 4 (čtyřech) stejnopisech s platností originálu, z nichž každá smluvní strana obdrží 2 (dvě) vyhotovení.</w:t>
      </w:r>
    </w:p>
    <w:p w:rsidR="004E29BE" w:rsidRPr="002332E3" w:rsidRDefault="004E29BE" w:rsidP="00B20ECA">
      <w:pPr>
        <w:pStyle w:val="Textodst1sl"/>
        <w:numPr>
          <w:ilvl w:val="0"/>
          <w:numId w:val="0"/>
        </w:numPr>
        <w:ind w:left="680" w:hanging="680"/>
        <w:rPr>
          <w:szCs w:val="24"/>
        </w:rPr>
      </w:pPr>
      <w:r w:rsidRPr="002332E3">
        <w:rPr>
          <w:szCs w:val="24"/>
        </w:rPr>
        <w:t>7.2</w:t>
      </w:r>
      <w:r w:rsidRPr="002332E3">
        <w:rPr>
          <w:szCs w:val="24"/>
        </w:rPr>
        <w:tab/>
        <w:t xml:space="preserve">Tato smlouva nabývá platnosti a účinnosti dnem jejího uzavření, anebo dnem uveřejnění v registru smluv podle </w:t>
      </w:r>
      <w:r w:rsidR="00D149F1" w:rsidRPr="002332E3">
        <w:rPr>
          <w:szCs w:val="24"/>
        </w:rPr>
        <w:t>sub</w:t>
      </w:r>
      <w:r w:rsidRPr="002332E3">
        <w:rPr>
          <w:szCs w:val="24"/>
        </w:rPr>
        <w:t>odst. 7.</w:t>
      </w:r>
      <w:r w:rsidR="008F0B8A">
        <w:rPr>
          <w:szCs w:val="24"/>
        </w:rPr>
        <w:t>8</w:t>
      </w:r>
      <w:r w:rsidR="008F0B8A" w:rsidRPr="002332E3">
        <w:rPr>
          <w:szCs w:val="24"/>
        </w:rPr>
        <w:t xml:space="preserve"> </w:t>
      </w:r>
      <w:r w:rsidRPr="002332E3">
        <w:rPr>
          <w:szCs w:val="24"/>
        </w:rPr>
        <w:t>níže v tomto článku. Dnem uzavření této smlouvy je den označený datem u podpisů smluvních stran. Je-li takto označeno více dní, je dnem uzavření této smlouvy den z označených dnů nejpozdější.</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3</w:t>
      </w:r>
      <w:r w:rsidRPr="002332E3">
        <w:rPr>
          <w:szCs w:val="24"/>
        </w:rPr>
        <w:t xml:space="preserve"> </w:t>
      </w:r>
      <w:r w:rsidRPr="002332E3">
        <w:rPr>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C17DBA" w:rsidRPr="00C17DBA">
        <w:rPr>
          <w:szCs w:val="24"/>
          <w:highlight w:val="green"/>
        </w:rPr>
        <w:lastRenderedPageBreak/>
        <w:t>bude doplněno</w:t>
      </w:r>
      <w:r w:rsidRPr="002332E3">
        <w:rPr>
          <w:szCs w:val="24"/>
        </w:rPr>
        <w:t> dnů od obdržení kteroukoli smluvní stranou příslušné výzvy druhé smluvní strany.</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4</w:t>
      </w:r>
      <w:r w:rsidRPr="002332E3">
        <w:rPr>
          <w:szCs w:val="24"/>
        </w:rPr>
        <w:t xml:space="preserve"> </w:t>
      </w:r>
      <w:r w:rsidRPr="002332E3">
        <w:rPr>
          <w:szCs w:val="24"/>
        </w:rPr>
        <w:tab/>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5</w:t>
      </w:r>
      <w:r w:rsidRPr="002332E3">
        <w:rPr>
          <w:szCs w:val="24"/>
        </w:rPr>
        <w:t xml:space="preserve"> </w:t>
      </w:r>
      <w:r w:rsidRPr="002332E3">
        <w:rPr>
          <w:szCs w:val="24"/>
        </w:rPr>
        <w:tab/>
        <w:t>Nedílnou součást této Smlouvy tvoří příloha č. 1 </w:t>
      </w:r>
      <w:r w:rsidR="00590B11" w:rsidRPr="002332E3">
        <w:rPr>
          <w:szCs w:val="24"/>
        </w:rPr>
        <w:t>–</w:t>
      </w:r>
      <w:r w:rsidRPr="002332E3">
        <w:rPr>
          <w:szCs w:val="24"/>
        </w:rPr>
        <w:t xml:space="preserve"> </w:t>
      </w:r>
      <w:r w:rsidR="00590B11" w:rsidRPr="002332E3">
        <w:rPr>
          <w:szCs w:val="24"/>
        </w:rPr>
        <w:t xml:space="preserve">Situační </w:t>
      </w:r>
      <w:r w:rsidR="00AA7B70" w:rsidRPr="002332E3">
        <w:rPr>
          <w:szCs w:val="24"/>
        </w:rPr>
        <w:t xml:space="preserve">výkres </w:t>
      </w:r>
      <w:r w:rsidRPr="002332E3">
        <w:rPr>
          <w:szCs w:val="24"/>
        </w:rPr>
        <w:t xml:space="preserve">a příloha č. 2 - </w:t>
      </w:r>
      <w:r w:rsidR="00FC3F70" w:rsidRPr="00873009">
        <w:rPr>
          <w:szCs w:val="24"/>
        </w:rPr>
        <w:t xml:space="preserve">Usnesení Zastupitelstva Středočeského kraje č. </w:t>
      </w:r>
      <w:r w:rsidR="00993C7C" w:rsidRPr="002332E3">
        <w:rPr>
          <w:szCs w:val="24"/>
          <w:highlight w:val="green"/>
        </w:rPr>
        <w:t>bude doplněno</w:t>
      </w:r>
      <w:r w:rsidR="00873009">
        <w:rPr>
          <w:szCs w:val="24"/>
        </w:rPr>
        <w:t xml:space="preserve"> ze dne </w:t>
      </w:r>
      <w:r w:rsidR="00873009" w:rsidRPr="002332E3">
        <w:rPr>
          <w:szCs w:val="24"/>
          <w:highlight w:val="green"/>
        </w:rPr>
        <w:t>bude doplněno</w:t>
      </w:r>
      <w:r w:rsidR="008C52DB" w:rsidRPr="002332E3">
        <w:rPr>
          <w:szCs w:val="24"/>
        </w:rPr>
        <w:t>.</w:t>
      </w:r>
    </w:p>
    <w:p w:rsidR="00B20ECA" w:rsidRPr="002332E3" w:rsidRDefault="00B36F8D">
      <w:pPr>
        <w:pStyle w:val="Textodst1sl"/>
        <w:numPr>
          <w:ilvl w:val="0"/>
          <w:numId w:val="0"/>
        </w:numPr>
        <w:ind w:left="720" w:hanging="720"/>
        <w:rPr>
          <w:szCs w:val="24"/>
        </w:rPr>
      </w:pPr>
      <w:r w:rsidRPr="002332E3">
        <w:rPr>
          <w:szCs w:val="24"/>
        </w:rPr>
        <w:t>7.</w:t>
      </w:r>
      <w:r w:rsidR="008318F1">
        <w:rPr>
          <w:szCs w:val="24"/>
        </w:rPr>
        <w:t>6</w:t>
      </w:r>
      <w:r w:rsidRPr="002332E3">
        <w:rPr>
          <w:szCs w:val="24"/>
        </w:rPr>
        <w:t xml:space="preserve"> </w:t>
      </w:r>
      <w:r w:rsidRPr="002332E3">
        <w:rPr>
          <w:szCs w:val="24"/>
        </w:rPr>
        <w:tab/>
        <w:t>Každá ze smluvních stran prohlašuje, že tuto Smlouvu uzavírá svobodně a vážně, že považuje obsah této Smlouvy za určitý a srozumitelný a že jsou jí známy všechny skutečnosti, jež jsou pro uzavření této Smlouvy rozhodující</w:t>
      </w:r>
      <w:r w:rsidR="003A072D" w:rsidRPr="002332E3">
        <w:rPr>
          <w:szCs w:val="24"/>
        </w:rPr>
        <w:t>.</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7</w:t>
      </w:r>
      <w:r w:rsidRPr="002332E3">
        <w:rPr>
          <w:szCs w:val="24"/>
        </w:rPr>
        <w:tab/>
      </w:r>
      <w:r w:rsidR="008F0B8A" w:rsidRPr="008F0B8A">
        <w:rPr>
          <w:szCs w:val="24"/>
        </w:rPr>
        <w:t>Půjčitel bere na vědomí, že Vypůjčitel je subjektem, jenž nese v určitých případech zákonnou povinnost, příp. též povinnost dle interních předpisů Vypůjčitele, uveřejňovat smlouvy v souladu se zákonem č. 340/2015 Sb., o zvláštních podmínkách účinnosti některých smluv, uveřejňování těchto smluv a o registru smluv (zákon o registru smluv), ve znění pozdějších předpisů (dále jen „</w:t>
      </w:r>
      <w:r w:rsidR="008F0B8A" w:rsidRPr="00042673">
        <w:rPr>
          <w:b/>
          <w:szCs w:val="24"/>
        </w:rPr>
        <w:t>zákon o registru smluv</w:t>
      </w:r>
      <w:r w:rsidR="008F0B8A" w:rsidRPr="008F0B8A">
        <w:rPr>
          <w:szCs w:val="24"/>
        </w:rPr>
        <w:t>“) v registru smluv vedeném pro tyto účely Ministerstvem vnitra</w:t>
      </w:r>
      <w:r w:rsidR="004E29BE" w:rsidRPr="002332E3">
        <w:rPr>
          <w:szCs w:val="24"/>
        </w:rPr>
        <w:t xml:space="preserve">. </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8</w:t>
      </w:r>
      <w:r w:rsidRPr="002332E3">
        <w:rPr>
          <w:szCs w:val="24"/>
        </w:rPr>
        <w:tab/>
      </w:r>
      <w:r w:rsidR="008F0B8A" w:rsidRPr="008F0B8A">
        <w:rPr>
          <w:szCs w:val="24"/>
        </w:rPr>
        <w:t>Půjčitel souhlasí se zveřejněním této smlouvy v případě, kdy Vypůjčitel ponese v souladu se zákonem o registru smluv či s interními předpisy Vypůjčitele, povinnost uveřejnění v registru smluv, a to v rozsahu a způsobem z uvedeného zákona vyplývajících. V takovém případě zajistí uveřejnění této smlouvy v registru smluv Vypůjčitel a tato smlouva nabývá účinnosti dnem uveřejnění v registru smluv dle zákona o registru smluv</w:t>
      </w:r>
      <w:r w:rsidR="004E29BE" w:rsidRPr="002332E3">
        <w:rPr>
          <w:szCs w:val="24"/>
        </w:rPr>
        <w:t>.</w:t>
      </w:r>
    </w:p>
    <w:p w:rsidR="00CC46E3" w:rsidRPr="002332E3" w:rsidRDefault="00D149F1">
      <w:pPr>
        <w:pStyle w:val="Textodst1sl"/>
        <w:numPr>
          <w:ilvl w:val="0"/>
          <w:numId w:val="0"/>
        </w:numPr>
        <w:ind w:left="720" w:hanging="720"/>
        <w:rPr>
          <w:szCs w:val="24"/>
        </w:rPr>
      </w:pPr>
      <w:r w:rsidRPr="002332E3">
        <w:rPr>
          <w:i/>
          <w:szCs w:val="24"/>
        </w:rPr>
        <w:t>7.</w:t>
      </w:r>
      <w:r w:rsidR="008318F1">
        <w:rPr>
          <w:i/>
          <w:szCs w:val="24"/>
        </w:rPr>
        <w:t>9</w:t>
      </w:r>
      <w:r w:rsidRPr="002332E3">
        <w:rPr>
          <w:i/>
          <w:szCs w:val="24"/>
        </w:rPr>
        <w:tab/>
      </w:r>
      <w:r w:rsidRPr="00873009">
        <w:rPr>
          <w:i/>
          <w:szCs w:val="24"/>
          <w:highlight w:val="yellow"/>
        </w:rPr>
        <w:t>Tato smlouva</w:t>
      </w:r>
      <w:bookmarkStart w:id="3" w:name="_DV_M132"/>
      <w:bookmarkEnd w:id="3"/>
      <w:r w:rsidRPr="00873009">
        <w:rPr>
          <w:i/>
          <w:szCs w:val="24"/>
          <w:highlight w:val="yellow"/>
        </w:rPr>
        <w:t xml:space="preserve"> byla s</w:t>
      </w:r>
      <w:r w:rsidR="00B20ECA" w:rsidRPr="00873009">
        <w:rPr>
          <w:i/>
          <w:szCs w:val="24"/>
          <w:highlight w:val="yellow"/>
        </w:rPr>
        <w:t>chválena radou/zastupitelstvem V</w:t>
      </w:r>
      <w:r w:rsidRPr="00873009">
        <w:rPr>
          <w:i/>
          <w:szCs w:val="24"/>
          <w:highlight w:val="yellow"/>
        </w:rPr>
        <w:t>ypůjčitele na jejím zasedání</w:t>
      </w:r>
      <w:r w:rsidRPr="002332E3">
        <w:rPr>
          <w:i/>
          <w:szCs w:val="24"/>
        </w:rPr>
        <w:t xml:space="preserve"> </w:t>
      </w:r>
      <w:r w:rsidRPr="002332E3">
        <w:rPr>
          <w:i/>
          <w:szCs w:val="24"/>
          <w:highlight w:val="green"/>
        </w:rPr>
        <w:t>dne</w:t>
      </w:r>
      <w:bookmarkStart w:id="4" w:name="_DV_C379"/>
      <w:r w:rsidRPr="002332E3">
        <w:rPr>
          <w:i/>
          <w:szCs w:val="24"/>
          <w:highlight w:val="green"/>
        </w:rPr>
        <w:t xml:space="preserve"> </w:t>
      </w:r>
      <w:bookmarkEnd w:id="4"/>
      <w:r w:rsidR="00993C7C" w:rsidRPr="002332E3">
        <w:rPr>
          <w:szCs w:val="24"/>
          <w:highlight w:val="green"/>
        </w:rPr>
        <w:t>bude doplněno</w:t>
      </w:r>
      <w:r w:rsidRPr="002332E3">
        <w:rPr>
          <w:i/>
          <w:szCs w:val="24"/>
        </w:rPr>
        <w:t xml:space="preserve"> </w:t>
      </w:r>
      <w:r w:rsidRPr="00873009">
        <w:rPr>
          <w:i/>
          <w:szCs w:val="24"/>
          <w:highlight w:val="yellow"/>
        </w:rPr>
        <w:t>usnesením</w:t>
      </w:r>
      <w:r w:rsidRPr="002332E3">
        <w:rPr>
          <w:i/>
          <w:szCs w:val="24"/>
        </w:rPr>
        <w:t xml:space="preserve"> č</w:t>
      </w:r>
      <w:r w:rsidRPr="002332E3">
        <w:rPr>
          <w:i/>
          <w:szCs w:val="24"/>
          <w:highlight w:val="green"/>
        </w:rPr>
        <w:t xml:space="preserve">. </w:t>
      </w:r>
      <w:r w:rsidR="00993C7C" w:rsidRPr="002332E3">
        <w:rPr>
          <w:szCs w:val="24"/>
          <w:highlight w:val="green"/>
        </w:rPr>
        <w:t>bude doplněno</w:t>
      </w:r>
      <w:r w:rsidRPr="002332E3">
        <w:rPr>
          <w:i/>
          <w:szCs w:val="24"/>
        </w:rPr>
        <w:t xml:space="preserve"> </w:t>
      </w:r>
      <w:r w:rsidRPr="00873009">
        <w:rPr>
          <w:i/>
          <w:szCs w:val="24"/>
          <w:highlight w:val="yellow"/>
        </w:rPr>
        <w:t>v souladu se zákonem č. 129</w:t>
      </w:r>
      <w:bookmarkStart w:id="5" w:name="_DV_C382"/>
      <w:r w:rsidRPr="00873009">
        <w:rPr>
          <w:i/>
          <w:szCs w:val="24"/>
          <w:highlight w:val="yellow"/>
        </w:rPr>
        <w:t>/2000 Sb., o krajích,</w:t>
      </w:r>
      <w:bookmarkEnd w:id="5"/>
      <w:r w:rsidRPr="00873009">
        <w:rPr>
          <w:i/>
          <w:szCs w:val="24"/>
          <w:highlight w:val="yellow"/>
        </w:rPr>
        <w:t xml:space="preserve"> (krajské zřízení), ve znění pozdějších předpisů.</w:t>
      </w:r>
      <w:bookmarkStart w:id="6" w:name="_DV_C383"/>
      <w:r w:rsidRPr="00873009">
        <w:rPr>
          <w:i/>
          <w:szCs w:val="24"/>
          <w:highlight w:val="yellow"/>
        </w:rPr>
        <w:t xml:space="preserve"> </w:t>
      </w:r>
      <w:bookmarkEnd w:id="6"/>
      <w:r w:rsidRPr="00873009">
        <w:rPr>
          <w:i/>
          <w:szCs w:val="24"/>
          <w:highlight w:val="yellow"/>
        </w:rPr>
        <w:t>Toto prohlášení se činí v souladu</w:t>
      </w:r>
      <w:r w:rsidR="00C17DBA">
        <w:rPr>
          <w:i/>
          <w:szCs w:val="24"/>
          <w:highlight w:val="yellow"/>
        </w:rPr>
        <w:t xml:space="preserve"> s ust. § 23 citovaného zákona </w:t>
      </w:r>
      <w:r w:rsidRPr="00873009">
        <w:rPr>
          <w:i/>
          <w:szCs w:val="24"/>
          <w:highlight w:val="yellow"/>
        </w:rPr>
        <w:t>a považuje se za doložku potvrzující splnění podmínek zákona.</w:t>
      </w:r>
    </w:p>
    <w:p w:rsidR="00CC46E3" w:rsidRPr="002332E3" w:rsidRDefault="00D149F1" w:rsidP="00C17DBA">
      <w:pPr>
        <w:pStyle w:val="Textodst1sl"/>
        <w:numPr>
          <w:ilvl w:val="0"/>
          <w:numId w:val="0"/>
        </w:numPr>
        <w:ind w:left="720" w:hanging="720"/>
        <w:rPr>
          <w:szCs w:val="24"/>
        </w:rPr>
      </w:pPr>
      <w:r w:rsidRPr="002332E3">
        <w:rPr>
          <w:szCs w:val="24"/>
        </w:rPr>
        <w:t>7.</w:t>
      </w:r>
      <w:r w:rsidR="008318F1">
        <w:rPr>
          <w:szCs w:val="24"/>
        </w:rPr>
        <w:t>10</w:t>
      </w:r>
      <w:r w:rsidRPr="002332E3">
        <w:rPr>
          <w:szCs w:val="24"/>
        </w:rPr>
        <w:tab/>
      </w:r>
      <w:r w:rsidR="00FC3F70" w:rsidRPr="002332E3">
        <w:rPr>
          <w:szCs w:val="24"/>
        </w:rPr>
        <w:t>Smluvní strany se dohodly, že změny v obsahu této smlouvy lze činit pouze písemnou formou.</w:t>
      </w:r>
    </w:p>
    <w:p w:rsidR="00D149F1" w:rsidRPr="002332E3" w:rsidRDefault="00D149F1" w:rsidP="000C397A">
      <w:pPr>
        <w:pStyle w:val="Textodst1sl"/>
        <w:numPr>
          <w:ilvl w:val="0"/>
          <w:numId w:val="0"/>
        </w:numPr>
        <w:rPr>
          <w:szCs w:val="24"/>
        </w:rPr>
        <w:sectPr w:rsidR="00D149F1" w:rsidRPr="002332E3" w:rsidSect="00896E4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sectPr>
      </w:pP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ind w:left="720"/>
        <w:rPr>
          <w:szCs w:val="24"/>
        </w:rPr>
      </w:pPr>
      <w:r w:rsidRPr="002332E3">
        <w:rPr>
          <w:szCs w:val="24"/>
        </w:rPr>
        <w:t>V</w:t>
      </w:r>
      <w:r w:rsidR="00873009">
        <w:rPr>
          <w:noProof/>
          <w:szCs w:val="24"/>
        </w:rPr>
        <w:t xml:space="preserve"> Praze</w:t>
      </w:r>
      <w:r w:rsidRPr="002332E3">
        <w:rPr>
          <w:szCs w:val="24"/>
        </w:rPr>
        <w:t xml:space="preserve">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D149F1" w:rsidRPr="00873009" w:rsidRDefault="00D149F1" w:rsidP="00D149F1">
      <w:pPr>
        <w:jc w:val="center"/>
        <w:rPr>
          <w:b/>
        </w:rPr>
      </w:pPr>
      <w:r w:rsidRPr="00873009">
        <w:rPr>
          <w:b/>
        </w:rPr>
        <w:t>za Středočeský kraj</w:t>
      </w:r>
    </w:p>
    <w:p w:rsidR="00D149F1" w:rsidRPr="00873009" w:rsidRDefault="00D149F1" w:rsidP="00D149F1">
      <w:pPr>
        <w:jc w:val="center"/>
        <w:rPr>
          <w:b/>
        </w:rPr>
      </w:pPr>
      <w:r w:rsidRPr="00873009">
        <w:rPr>
          <w:b/>
        </w:rPr>
        <w:t>Krajská správa a údržba silnic Středočeského kraje, příspěvková organizace</w:t>
      </w:r>
    </w:p>
    <w:p w:rsidR="000C397A" w:rsidRPr="002332E3" w:rsidRDefault="001C14BD" w:rsidP="001C14BD">
      <w:pPr>
        <w:pStyle w:val="Textodst1sl"/>
        <w:numPr>
          <w:ilvl w:val="0"/>
          <w:numId w:val="0"/>
        </w:numPr>
        <w:ind w:left="720" w:hanging="720"/>
        <w:rPr>
          <w:szCs w:val="24"/>
        </w:rPr>
      </w:pPr>
      <w:r>
        <w:rPr>
          <w:szCs w:val="24"/>
        </w:rPr>
        <w:t>Ing. Aleš Čermák, PhD. MBA, ředitel</w:t>
      </w:r>
      <w:r w:rsidR="000C397A" w:rsidRPr="002332E3">
        <w:rPr>
          <w:szCs w:val="24"/>
        </w:rPr>
        <w:br w:type="column"/>
      </w:r>
    </w:p>
    <w:p w:rsidR="000C397A" w:rsidRPr="002332E3" w:rsidRDefault="000C397A" w:rsidP="000C397A">
      <w:pPr>
        <w:pStyle w:val="Textodst1sl"/>
        <w:numPr>
          <w:ilvl w:val="0"/>
          <w:numId w:val="0"/>
        </w:numPr>
        <w:ind w:left="720"/>
        <w:rPr>
          <w:szCs w:val="24"/>
        </w:rPr>
      </w:pPr>
      <w:r w:rsidRPr="002332E3">
        <w:rPr>
          <w:szCs w:val="24"/>
        </w:rPr>
        <w:t>V</w:t>
      </w:r>
      <w:r w:rsidRPr="002332E3">
        <w:rPr>
          <w:noProof/>
          <w:szCs w:val="24"/>
        </w:rPr>
        <w:t> </w:t>
      </w:r>
      <w:r w:rsidRPr="002332E3">
        <w:rPr>
          <w:szCs w:val="24"/>
        </w:rPr>
        <w:t xml:space="preserve"> ________________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0C397A" w:rsidRPr="002332E3" w:rsidRDefault="00993C7C" w:rsidP="000C397A">
      <w:pPr>
        <w:pStyle w:val="Textodst1sl"/>
        <w:numPr>
          <w:ilvl w:val="0"/>
          <w:numId w:val="0"/>
        </w:numPr>
        <w:ind w:left="720"/>
        <w:jc w:val="center"/>
        <w:rPr>
          <w:szCs w:val="24"/>
        </w:rPr>
        <w:sectPr w:rsidR="000C397A" w:rsidRPr="002332E3" w:rsidSect="00BE1818">
          <w:type w:val="continuous"/>
          <w:pgSz w:w="11906" w:h="16838"/>
          <w:pgMar w:top="1417" w:right="1417" w:bottom="1417" w:left="1417" w:header="708" w:footer="708" w:gutter="0"/>
          <w:cols w:num="2" w:space="708"/>
        </w:sectPr>
      </w:pPr>
      <w:bookmarkStart w:id="7" w:name="_GoBack"/>
      <w:bookmarkEnd w:id="7"/>
      <w:r w:rsidRPr="002332E3">
        <w:rPr>
          <w:szCs w:val="24"/>
          <w:highlight w:val="green"/>
        </w:rPr>
        <w:t>bude doplněno</w:t>
      </w:r>
    </w:p>
    <w:p w:rsidR="00B36F8D" w:rsidRPr="002332E3" w:rsidRDefault="00B36F8D" w:rsidP="00B36F8D">
      <w:r w:rsidRPr="002332E3">
        <w:lastRenderedPageBreak/>
        <w:t>Přílohy:</w:t>
      </w:r>
    </w:p>
    <w:p w:rsidR="00B36F8D" w:rsidRPr="002332E3" w:rsidRDefault="00B36F8D" w:rsidP="00B36F8D">
      <w:pPr>
        <w:rPr>
          <w:highlight w:val="green"/>
        </w:rPr>
      </w:pPr>
      <w:r w:rsidRPr="002332E3">
        <w:t xml:space="preserve">1. </w:t>
      </w:r>
      <w:r w:rsidRPr="002332E3">
        <w:tab/>
      </w:r>
      <w:r w:rsidR="00994863" w:rsidRPr="002332E3">
        <w:t xml:space="preserve">Situační výkres </w:t>
      </w:r>
    </w:p>
    <w:p w:rsidR="00D149F1" w:rsidRPr="002332E3" w:rsidRDefault="00B36F8D" w:rsidP="00B36F8D">
      <w:r w:rsidRPr="002332E3">
        <w:t xml:space="preserve">2. </w:t>
      </w:r>
      <w:r w:rsidRPr="002332E3">
        <w:tab/>
        <w:t xml:space="preserve">Usnesení Zastupitelstva Středočeského kraje č. </w:t>
      </w:r>
      <w:r w:rsidRPr="00873009">
        <w:rPr>
          <w:highlight w:val="yellow"/>
        </w:rPr>
        <w:t>016-14/2014/ZK</w:t>
      </w:r>
      <w:r w:rsidRPr="002332E3">
        <w:t xml:space="preserve"> ze dne </w:t>
      </w:r>
      <w:r w:rsidRPr="00873009">
        <w:rPr>
          <w:highlight w:val="yellow"/>
        </w:rPr>
        <w:t>8. 12. 2014</w:t>
      </w:r>
    </w:p>
    <w:p w:rsidR="00D149F1" w:rsidRPr="002332E3" w:rsidRDefault="00D149F1" w:rsidP="00B36F8D"/>
    <w:p w:rsidR="00B36F8D" w:rsidRPr="002332E3" w:rsidRDefault="008C52DB" w:rsidP="008C52DB">
      <w:r w:rsidRPr="002332E3">
        <w:br w:type="page"/>
      </w:r>
      <w:r w:rsidR="00B36F8D" w:rsidRPr="002332E3">
        <w:lastRenderedPageBreak/>
        <w:t xml:space="preserve">Příloha č. 2 </w:t>
      </w:r>
    </w:p>
    <w:p w:rsidR="00B36F8D" w:rsidRPr="002332E3" w:rsidRDefault="00B36F8D" w:rsidP="00B36F8D"/>
    <w:p w:rsidR="00B36F8D" w:rsidRPr="002332E3" w:rsidRDefault="00B36F8D" w:rsidP="00B36F8D">
      <w:pPr>
        <w:rPr>
          <w:rStyle w:val="Zkladntext1"/>
          <w:sz w:val="24"/>
          <w:szCs w:val="24"/>
        </w:rPr>
      </w:pPr>
      <w:r w:rsidRPr="002332E3">
        <w:rPr>
          <w:rStyle w:val="Zkladntext1"/>
          <w:sz w:val="24"/>
          <w:szCs w:val="24"/>
        </w:rPr>
        <w:t>USNESENÍ č. 016-14/2014/ZK ze dne 8.12.2014</w:t>
      </w:r>
    </w:p>
    <w:p w:rsidR="00B36F8D" w:rsidRPr="002332E3" w:rsidRDefault="00B36F8D" w:rsidP="00B36F8D"/>
    <w:p w:rsidR="00B36F8D" w:rsidRPr="002332E3" w:rsidRDefault="00B36F8D" w:rsidP="00B36F8D">
      <w:pPr>
        <w:rPr>
          <w:b/>
        </w:rPr>
      </w:pPr>
      <w:r w:rsidRPr="002332E3">
        <w:rPr>
          <w:b/>
          <w:color w:val="000000"/>
        </w:rPr>
        <w:t>Zplnomocnění Krajské správy a údržby silnic Středočeského kraje k podpisu smluv nutných k realizaci staveb pozemních komunikací ve vlastnictví Středočeského kraje</w:t>
      </w:r>
    </w:p>
    <w:p w:rsidR="00B36F8D" w:rsidRPr="002332E3" w:rsidRDefault="00B36F8D" w:rsidP="00B36F8D">
      <w:pPr>
        <w:pStyle w:val="Zkladntext22"/>
        <w:shd w:val="clear" w:color="auto" w:fill="auto"/>
        <w:spacing w:after="137"/>
        <w:rPr>
          <w:rFonts w:ascii="Times New Roman" w:hAnsi="Times New Roman" w:cs="Times New Roman"/>
          <w:b/>
          <w:sz w:val="24"/>
          <w:szCs w:val="24"/>
        </w:rPr>
      </w:pPr>
      <w:r w:rsidRPr="002332E3">
        <w:rPr>
          <w:rFonts w:ascii="Times New Roman" w:hAnsi="Times New Roman" w:cs="Times New Roman"/>
          <w:b/>
          <w:color w:val="000000"/>
          <w:sz w:val="24"/>
          <w:szCs w:val="24"/>
        </w:rPr>
        <w:t>Tisk č. 0448(2014)</w:t>
      </w:r>
    </w:p>
    <w:p w:rsidR="00B36F8D" w:rsidRPr="002332E3" w:rsidRDefault="00B36F8D" w:rsidP="00B36F8D">
      <w:pPr>
        <w:pStyle w:val="Zkladntext22"/>
        <w:shd w:val="clear" w:color="auto" w:fill="auto"/>
        <w:spacing w:after="0" w:line="398" w:lineRule="exact"/>
        <w:ind w:right="4460"/>
        <w:jc w:val="left"/>
        <w:rPr>
          <w:rFonts w:ascii="Times New Roman" w:hAnsi="Times New Roman" w:cs="Times New Roman"/>
          <w:sz w:val="24"/>
          <w:szCs w:val="24"/>
        </w:rPr>
      </w:pPr>
      <w:r w:rsidRPr="002332E3">
        <w:rPr>
          <w:rFonts w:ascii="Times New Roman" w:hAnsi="Times New Roman" w:cs="Times New Roman"/>
          <w:color w:val="000000"/>
          <w:sz w:val="24"/>
          <w:szCs w:val="24"/>
        </w:rPr>
        <w:t>Zastupitelstvo kraje po projednání</w:t>
      </w:r>
    </w:p>
    <w:p w:rsidR="00B36F8D" w:rsidRPr="002332E3" w:rsidRDefault="00B36F8D" w:rsidP="00B36F8D">
      <w:pPr>
        <w:pStyle w:val="Zkladntext20"/>
        <w:numPr>
          <w:ilvl w:val="0"/>
          <w:numId w:val="2"/>
        </w:numPr>
        <w:shd w:val="clear" w:color="auto" w:fill="auto"/>
        <w:tabs>
          <w:tab w:val="left" w:pos="384"/>
        </w:tabs>
        <w:spacing w:line="398" w:lineRule="exact"/>
        <w:jc w:val="both"/>
        <w:rPr>
          <w:rFonts w:ascii="Times New Roman" w:hAnsi="Times New Roman" w:cs="Times New Roman"/>
        </w:rPr>
      </w:pPr>
      <w:r w:rsidRPr="002332E3">
        <w:rPr>
          <w:rStyle w:val="Zkladntext2dkovn3pt"/>
          <w:rFonts w:ascii="Times New Roman" w:hAnsi="Times New Roman" w:cs="Times New Roman"/>
        </w:rPr>
        <w:t>zmocňuje</w:t>
      </w:r>
    </w:p>
    <w:p w:rsidR="00B36F8D" w:rsidRPr="002332E3" w:rsidRDefault="00B36F8D" w:rsidP="00B36F8D">
      <w:pPr>
        <w:pStyle w:val="Zkladntext22"/>
        <w:shd w:val="clear" w:color="auto" w:fill="auto"/>
        <w:spacing w:after="0" w:line="274" w:lineRule="exact"/>
        <w:ind w:right="900"/>
        <w:rPr>
          <w:rFonts w:ascii="Times New Roman" w:hAnsi="Times New Roman" w:cs="Times New Roman"/>
          <w:sz w:val="24"/>
          <w:szCs w:val="24"/>
        </w:rPr>
      </w:pPr>
      <w:r w:rsidRPr="002332E3">
        <w:rPr>
          <w:rFonts w:ascii="Times New Roman" w:hAnsi="Times New Roman" w:cs="Times New Roman"/>
          <w:color w:val="000000"/>
          <w:sz w:val="24"/>
          <w:szCs w:val="24"/>
        </w:rPr>
        <w:t>Krajskou správu a údržbu silnic Středočeského kraje uzavírat a podepisovat smlouvy v rozsahu nutném pro investorskou přípravu staveb zahrnující výkon inženýrské činnosti vedoucí ke zlepšení stavebně-technického stavu silničního majetku ve vlastnictví kraje</w:t>
      </w:r>
    </w:p>
    <w:p w:rsidR="00B36F8D" w:rsidRPr="002332E3" w:rsidRDefault="00B36F8D" w:rsidP="00B36F8D">
      <w:pPr>
        <w:pStyle w:val="Zkladntext22"/>
        <w:numPr>
          <w:ilvl w:val="0"/>
          <w:numId w:val="3"/>
        </w:numPr>
        <w:shd w:val="clear" w:color="auto" w:fill="auto"/>
        <w:tabs>
          <w:tab w:val="left" w:pos="480"/>
        </w:tabs>
        <w:spacing w:after="0" w:line="274" w:lineRule="exact"/>
        <w:rPr>
          <w:rFonts w:ascii="Times New Roman" w:hAnsi="Times New Roman" w:cs="Times New Roman"/>
          <w:sz w:val="24"/>
          <w:szCs w:val="24"/>
        </w:rPr>
      </w:pPr>
      <w:r w:rsidRPr="002332E3">
        <w:rPr>
          <w:rFonts w:ascii="Times New Roman" w:hAnsi="Times New Roman" w:cs="Times New Roman"/>
          <w:color w:val="000000"/>
          <w:sz w:val="24"/>
          <w:szCs w:val="24"/>
        </w:rPr>
        <w:t>smlouvy s vlastníkem nemovitostí o právu provést stavbu na jeho pozemku</w:t>
      </w:r>
    </w:p>
    <w:p w:rsidR="00B36F8D" w:rsidRPr="002332E3" w:rsidRDefault="00B36F8D" w:rsidP="00B36F8D">
      <w:pPr>
        <w:pStyle w:val="Zkladntext22"/>
        <w:numPr>
          <w:ilvl w:val="0"/>
          <w:numId w:val="3"/>
        </w:numPr>
        <w:shd w:val="clear" w:color="auto" w:fill="auto"/>
        <w:tabs>
          <w:tab w:val="left" w:pos="499"/>
        </w:tabs>
        <w:spacing w:after="0" w:line="274" w:lineRule="exact"/>
        <w:rPr>
          <w:rFonts w:ascii="Times New Roman" w:hAnsi="Times New Roman" w:cs="Times New Roman"/>
          <w:sz w:val="24"/>
          <w:szCs w:val="24"/>
        </w:rPr>
      </w:pPr>
      <w:r w:rsidRPr="002332E3">
        <w:rPr>
          <w:rFonts w:ascii="Times New Roman" w:hAnsi="Times New Roman" w:cs="Times New Roman"/>
          <w:color w:val="000000"/>
          <w:sz w:val="24"/>
          <w:szCs w:val="24"/>
        </w:rPr>
        <w:t>smlouvy o výpůjčce</w:t>
      </w:r>
    </w:p>
    <w:p w:rsidR="00B36F8D" w:rsidRPr="002332E3" w:rsidRDefault="00B36F8D" w:rsidP="00B36F8D">
      <w:pPr>
        <w:pStyle w:val="Zkladntext22"/>
        <w:numPr>
          <w:ilvl w:val="0"/>
          <w:numId w:val="3"/>
        </w:numPr>
        <w:shd w:val="clear" w:color="auto" w:fill="auto"/>
        <w:tabs>
          <w:tab w:val="left" w:pos="485"/>
        </w:tabs>
        <w:spacing w:after="0" w:line="274" w:lineRule="exact"/>
        <w:rPr>
          <w:rFonts w:ascii="Times New Roman" w:hAnsi="Times New Roman" w:cs="Times New Roman"/>
          <w:sz w:val="24"/>
          <w:szCs w:val="24"/>
        </w:rPr>
      </w:pPr>
      <w:r w:rsidRPr="002332E3">
        <w:rPr>
          <w:rFonts w:ascii="Times New Roman" w:hAnsi="Times New Roman" w:cs="Times New Roman"/>
          <w:color w:val="000000"/>
          <w:sz w:val="24"/>
          <w:szCs w:val="24"/>
        </w:rPr>
        <w:t>smlouvy o zřízení služebnosti</w:t>
      </w:r>
    </w:p>
    <w:p w:rsidR="00B36F8D" w:rsidRPr="002332E3" w:rsidRDefault="00B36F8D" w:rsidP="00B36F8D">
      <w:pPr>
        <w:pStyle w:val="Zkladntext22"/>
        <w:numPr>
          <w:ilvl w:val="0"/>
          <w:numId w:val="3"/>
        </w:numPr>
        <w:shd w:val="clear" w:color="auto" w:fill="auto"/>
        <w:tabs>
          <w:tab w:val="left" w:pos="499"/>
        </w:tabs>
        <w:spacing w:after="147" w:line="274" w:lineRule="exact"/>
        <w:rPr>
          <w:rFonts w:ascii="Times New Roman" w:hAnsi="Times New Roman" w:cs="Times New Roman"/>
          <w:sz w:val="24"/>
          <w:szCs w:val="24"/>
        </w:rPr>
      </w:pPr>
      <w:r w:rsidRPr="002332E3">
        <w:rPr>
          <w:rFonts w:ascii="Times New Roman" w:hAnsi="Times New Roman" w:cs="Times New Roman"/>
          <w:color w:val="000000"/>
          <w:sz w:val="24"/>
          <w:szCs w:val="24"/>
        </w:rPr>
        <w:t>smlouvy o nájmu nemovitostí</w:t>
      </w:r>
    </w:p>
    <w:p w:rsidR="00B36F8D" w:rsidRPr="002332E3" w:rsidRDefault="00B36F8D" w:rsidP="00B36F8D">
      <w:pPr>
        <w:pStyle w:val="Zkladntext20"/>
        <w:numPr>
          <w:ilvl w:val="0"/>
          <w:numId w:val="2"/>
        </w:numPr>
        <w:shd w:val="clear" w:color="auto" w:fill="auto"/>
        <w:tabs>
          <w:tab w:val="left" w:pos="547"/>
        </w:tabs>
        <w:spacing w:after="34" w:line="240" w:lineRule="exact"/>
        <w:jc w:val="both"/>
        <w:rPr>
          <w:rFonts w:ascii="Times New Roman" w:hAnsi="Times New Roman" w:cs="Times New Roman"/>
        </w:rPr>
      </w:pPr>
      <w:r w:rsidRPr="002332E3">
        <w:rPr>
          <w:rStyle w:val="Zkladntext2dkovn3pt"/>
          <w:rFonts w:ascii="Times New Roman" w:hAnsi="Times New Roman" w:cs="Times New Roman"/>
        </w:rPr>
        <w:t>ukládá</w:t>
      </w:r>
    </w:p>
    <w:p w:rsidR="00B36F8D" w:rsidRPr="002332E3" w:rsidRDefault="00644F2B" w:rsidP="00B36F8D">
      <w:pPr>
        <w:pStyle w:val="Zkladntext22"/>
        <w:shd w:val="clear" w:color="auto" w:fill="auto"/>
        <w:spacing w:after="139" w:line="264" w:lineRule="exact"/>
        <w:ind w:right="300"/>
        <w:jc w:val="left"/>
        <w:rPr>
          <w:rFonts w:ascii="Times New Roman" w:hAnsi="Times New Roman" w:cs="Times New Roman"/>
          <w:sz w:val="24"/>
          <w:szCs w:val="24"/>
        </w:rPr>
      </w:pPr>
      <w:r w:rsidRPr="002332E3">
        <w:rPr>
          <w:rFonts w:ascii="Times New Roman" w:hAnsi="Times New Roman" w:cs="Times New Roman"/>
          <w:color w:val="000000"/>
          <w:sz w:val="24"/>
          <w:szCs w:val="24"/>
        </w:rPr>
        <w:t>řediteli KSUS Mgr</w:t>
      </w:r>
      <w:r w:rsidR="00B36F8D" w:rsidRPr="002332E3">
        <w:rPr>
          <w:rFonts w:ascii="Times New Roman" w:hAnsi="Times New Roman" w:cs="Times New Roman"/>
          <w:color w:val="000000"/>
          <w:sz w:val="24"/>
          <w:szCs w:val="24"/>
        </w:rPr>
        <w:t>. Zdeňku Dvořákovi</w:t>
      </w:r>
      <w:r w:rsidR="007B6B4E" w:rsidRPr="002332E3">
        <w:rPr>
          <w:rFonts w:ascii="Times New Roman" w:hAnsi="Times New Roman" w:cs="Times New Roman"/>
          <w:color w:val="000000"/>
          <w:sz w:val="24"/>
          <w:szCs w:val="24"/>
        </w:rPr>
        <w:t>, MPA</w:t>
      </w:r>
      <w:r w:rsidR="00B36F8D" w:rsidRPr="002332E3">
        <w:rPr>
          <w:rFonts w:ascii="Times New Roman" w:hAnsi="Times New Roman" w:cs="Times New Roman"/>
          <w:color w:val="000000"/>
          <w:sz w:val="24"/>
          <w:szCs w:val="24"/>
        </w:rPr>
        <w:t xml:space="preserve"> zajistit, aby bylo ve smlouvách uvedeno určení kupní ceny pozemků u trvalých záborů znaleckým posudkem jako ceny v místě a čase obvyklé.</w:t>
      </w:r>
    </w:p>
    <w:p w:rsidR="00B36F8D" w:rsidRPr="002332E3" w:rsidRDefault="00B36F8D" w:rsidP="00B36F8D">
      <w:pPr>
        <w:pStyle w:val="Zkladntext20"/>
        <w:numPr>
          <w:ilvl w:val="0"/>
          <w:numId w:val="2"/>
        </w:numPr>
        <w:shd w:val="clear" w:color="auto" w:fill="auto"/>
        <w:tabs>
          <w:tab w:val="left" w:pos="696"/>
        </w:tabs>
        <w:spacing w:after="35" w:line="240" w:lineRule="exact"/>
        <w:jc w:val="both"/>
        <w:rPr>
          <w:rFonts w:ascii="Times New Roman" w:hAnsi="Times New Roman" w:cs="Times New Roman"/>
        </w:rPr>
      </w:pPr>
      <w:r w:rsidRPr="002332E3">
        <w:rPr>
          <w:rStyle w:val="Zkladntext2dkovn3pt"/>
          <w:rFonts w:ascii="Times New Roman" w:hAnsi="Times New Roman" w:cs="Times New Roman"/>
        </w:rPr>
        <w:t>zmocňuje</w:t>
      </w:r>
    </w:p>
    <w:p w:rsidR="00B36F8D" w:rsidRPr="002332E3" w:rsidRDefault="00B36F8D" w:rsidP="00B36F8D">
      <w:pPr>
        <w:pStyle w:val="Zkladntext22"/>
        <w:shd w:val="clear" w:color="auto" w:fill="auto"/>
        <w:spacing w:after="0" w:line="274" w:lineRule="exact"/>
        <w:ind w:right="300"/>
        <w:jc w:val="left"/>
        <w:rPr>
          <w:rFonts w:ascii="Times New Roman" w:hAnsi="Times New Roman" w:cs="Times New Roman"/>
          <w:sz w:val="24"/>
          <w:szCs w:val="24"/>
        </w:rPr>
      </w:pPr>
      <w:r w:rsidRPr="002332E3">
        <w:rPr>
          <w:rFonts w:ascii="Times New Roman" w:hAnsi="Times New Roman" w:cs="Times New Roman"/>
          <w:color w:val="000000"/>
          <w:sz w:val="24"/>
          <w:szCs w:val="24"/>
        </w:rPr>
        <w:t>ředitele Krajské správy a údržb</w:t>
      </w:r>
      <w:r w:rsidR="00644F2B" w:rsidRPr="002332E3">
        <w:rPr>
          <w:rFonts w:ascii="Times New Roman" w:hAnsi="Times New Roman" w:cs="Times New Roman"/>
          <w:color w:val="000000"/>
          <w:sz w:val="24"/>
          <w:szCs w:val="24"/>
        </w:rPr>
        <w:t>y silnic Středočeského kraje, Mgr</w:t>
      </w:r>
      <w:r w:rsidRPr="002332E3">
        <w:rPr>
          <w:rFonts w:ascii="Times New Roman" w:hAnsi="Times New Roman" w:cs="Times New Roman"/>
          <w:color w:val="000000"/>
          <w:sz w:val="24"/>
          <w:szCs w:val="24"/>
        </w:rPr>
        <w:t>. Zdeňka Dvořáka</w:t>
      </w:r>
      <w:r w:rsidR="007B6B4E" w:rsidRPr="002332E3">
        <w:rPr>
          <w:rFonts w:ascii="Times New Roman" w:hAnsi="Times New Roman" w:cs="Times New Roman"/>
          <w:color w:val="000000"/>
          <w:sz w:val="24"/>
          <w:szCs w:val="24"/>
        </w:rPr>
        <w:t>, MPA,</w:t>
      </w:r>
      <w:r w:rsidRPr="002332E3">
        <w:rPr>
          <w:rFonts w:ascii="Times New Roman" w:hAnsi="Times New Roman" w:cs="Times New Roman"/>
          <w:color w:val="000000"/>
          <w:sz w:val="24"/>
          <w:szCs w:val="24"/>
        </w:rPr>
        <w:t xml:space="preserve"> k podpisu těchto smluv.</w:t>
      </w:r>
    </w:p>
    <w:p w:rsidR="00B36F8D" w:rsidRPr="002332E3" w:rsidRDefault="00B36F8D" w:rsidP="00B36F8D"/>
    <w:p w:rsidR="00B36F8D" w:rsidRPr="002332E3" w:rsidRDefault="00B36F8D" w:rsidP="00B36F8D">
      <w:r w:rsidRPr="002332E3">
        <w:t>Toto Usnesení Zastupitelstva je dostupné na internetových stránkách Středočeského kraje na odkaze: http://www.kr-stredocesky.cz/web/urad/usneseni-zastupitelstva.</w:t>
      </w:r>
    </w:p>
    <w:p w:rsidR="00B36F8D" w:rsidRPr="00310D97" w:rsidRDefault="00B36F8D" w:rsidP="00B36F8D"/>
    <w:p w:rsidR="00B36F8D" w:rsidRPr="00310D97" w:rsidRDefault="00B36F8D" w:rsidP="00B36F8D">
      <w:pPr>
        <w:tabs>
          <w:tab w:val="left" w:pos="5633"/>
        </w:tabs>
        <w:jc w:val="both"/>
      </w:pPr>
    </w:p>
    <w:p w:rsidR="00B36F8D" w:rsidRPr="00310D97" w:rsidRDefault="00B36F8D" w:rsidP="00B36F8D"/>
    <w:p w:rsidR="00B36F8D" w:rsidRPr="00310D97" w:rsidRDefault="00B36F8D" w:rsidP="00B36F8D"/>
    <w:p w:rsidR="00B36F8D" w:rsidRPr="00310D97" w:rsidRDefault="00B36F8D" w:rsidP="00B36F8D"/>
    <w:p w:rsidR="00B36F8D" w:rsidRPr="00310D97" w:rsidRDefault="00B36F8D" w:rsidP="00B36F8D"/>
    <w:p w:rsidR="00A16912" w:rsidRPr="00310D97" w:rsidRDefault="00A16912"/>
    <w:sectPr w:rsidR="00A16912" w:rsidRPr="00310D97" w:rsidSect="00B81459">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EB4" w:rsidRDefault="00781EB4">
      <w:r>
        <w:separator/>
      </w:r>
    </w:p>
  </w:endnote>
  <w:endnote w:type="continuationSeparator" w:id="0">
    <w:p w:rsidR="00781EB4" w:rsidRDefault="00781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125AD0"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end"/>
    </w:r>
  </w:p>
  <w:p w:rsidR="000C397A" w:rsidRDefault="000C397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125AD0"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separate"/>
    </w:r>
    <w:r w:rsidR="001C14BD">
      <w:rPr>
        <w:rStyle w:val="slostrnky"/>
        <w:noProof/>
      </w:rPr>
      <w:t>3</w:t>
    </w:r>
    <w:r>
      <w:rPr>
        <w:rStyle w:val="slostrnky"/>
      </w:rPr>
      <w:fldChar w:fldCharType="end"/>
    </w:r>
  </w:p>
  <w:p w:rsidR="000C397A" w:rsidRDefault="000C397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0C397A">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459" w:rsidRDefault="00125AD0"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end"/>
    </w:r>
  </w:p>
  <w:p w:rsidR="00B81459" w:rsidRDefault="00781EB4">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459" w:rsidRDefault="00125AD0"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separate"/>
    </w:r>
    <w:r w:rsidR="001C14BD">
      <w:rPr>
        <w:rStyle w:val="slostrnky"/>
        <w:noProof/>
      </w:rPr>
      <w:t>5</w:t>
    </w:r>
    <w:r>
      <w:rPr>
        <w:rStyle w:val="slostrnky"/>
      </w:rPr>
      <w:fldChar w:fldCharType="end"/>
    </w:r>
  </w:p>
  <w:p w:rsidR="00B81459" w:rsidRDefault="00781EB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EB4" w:rsidRDefault="00781EB4">
      <w:r>
        <w:separator/>
      </w:r>
    </w:p>
  </w:footnote>
  <w:footnote w:type="continuationSeparator" w:id="0">
    <w:p w:rsidR="00781EB4" w:rsidRDefault="00781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0C397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0C397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97A" w:rsidRDefault="000C397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E83020"/>
    <w:multiLevelType w:val="multilevel"/>
    <w:tmpl w:val="EE0A95C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335C3D"/>
    <w:multiLevelType w:val="hybridMultilevel"/>
    <w:tmpl w:val="4628E456"/>
    <w:lvl w:ilvl="0" w:tplc="86A4A5E8">
      <w:start w:val="1"/>
      <w:numFmt w:val="decimal"/>
      <w:lvlText w:val="%1."/>
      <w:lvlJc w:val="left"/>
      <w:pPr>
        <w:ind w:left="378" w:hanging="360"/>
      </w:pPr>
      <w:rPr>
        <w:rFonts w:hint="default"/>
      </w:rPr>
    </w:lvl>
    <w:lvl w:ilvl="1" w:tplc="04050019">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4"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43711324"/>
    <w:multiLevelType w:val="multilevel"/>
    <w:tmpl w:val="1C68397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8CD3494"/>
    <w:multiLevelType w:val="multilevel"/>
    <w:tmpl w:val="C1FA506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2354BFC"/>
    <w:multiLevelType w:val="multilevel"/>
    <w:tmpl w:val="8C52928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5344799"/>
    <w:multiLevelType w:val="multilevel"/>
    <w:tmpl w:val="D76CCF7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D04E21"/>
    <w:multiLevelType w:val="multilevel"/>
    <w:tmpl w:val="06BA57AC"/>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0" w15:restartNumberingAfterBreak="0">
    <w:nsid w:val="6C430ECB"/>
    <w:multiLevelType w:val="multilevel"/>
    <w:tmpl w:val="62861A64"/>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1" w15:restartNumberingAfterBreak="0">
    <w:nsid w:val="6CFA0A07"/>
    <w:multiLevelType w:val="multilevel"/>
    <w:tmpl w:val="BC3CF1F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E0136FC"/>
    <w:multiLevelType w:val="multilevel"/>
    <w:tmpl w:val="41D4DF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0"/>
  </w:num>
  <w:num w:numId="4">
    <w:abstractNumId w:val="12"/>
  </w:num>
  <w:num w:numId="5">
    <w:abstractNumId w:val="3"/>
  </w:num>
  <w:num w:numId="6">
    <w:abstractNumId w:val="5"/>
  </w:num>
  <w:num w:numId="7">
    <w:abstractNumId w:val="8"/>
  </w:num>
  <w:num w:numId="8">
    <w:abstractNumId w:val="6"/>
  </w:num>
  <w:num w:numId="9">
    <w:abstractNumId w:val="7"/>
  </w:num>
  <w:num w:numId="10">
    <w:abstractNumId w:val="2"/>
  </w:num>
  <w:num w:numId="11">
    <w:abstractNumId w:val="11"/>
  </w:num>
  <w:num w:numId="12">
    <w:abstractNumId w:val="10"/>
  </w:num>
  <w:num w:numId="1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košková Lenka">
    <w15:presenceInfo w15:providerId="AD" w15:userId="S-1-5-21-1410699029-3057479311-3943321552-16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63B"/>
    <w:rsid w:val="00042673"/>
    <w:rsid w:val="000802CC"/>
    <w:rsid w:val="000C397A"/>
    <w:rsid w:val="00125AD0"/>
    <w:rsid w:val="001614B6"/>
    <w:rsid w:val="001C14BD"/>
    <w:rsid w:val="001C47C2"/>
    <w:rsid w:val="002332E3"/>
    <w:rsid w:val="002A6601"/>
    <w:rsid w:val="002A73E0"/>
    <w:rsid w:val="002B3DC1"/>
    <w:rsid w:val="002E29E9"/>
    <w:rsid w:val="00310D97"/>
    <w:rsid w:val="00324B22"/>
    <w:rsid w:val="003629B2"/>
    <w:rsid w:val="003A072D"/>
    <w:rsid w:val="003C3F4E"/>
    <w:rsid w:val="003E5A80"/>
    <w:rsid w:val="003F5068"/>
    <w:rsid w:val="0040177B"/>
    <w:rsid w:val="004040C2"/>
    <w:rsid w:val="004E29BE"/>
    <w:rsid w:val="005045D5"/>
    <w:rsid w:val="00590B11"/>
    <w:rsid w:val="005A3DB5"/>
    <w:rsid w:val="00636694"/>
    <w:rsid w:val="00644F2B"/>
    <w:rsid w:val="00675C7B"/>
    <w:rsid w:val="00676B81"/>
    <w:rsid w:val="006C0277"/>
    <w:rsid w:val="006C674E"/>
    <w:rsid w:val="006E715C"/>
    <w:rsid w:val="0076699B"/>
    <w:rsid w:val="00781EB4"/>
    <w:rsid w:val="007A0CC0"/>
    <w:rsid w:val="007B1597"/>
    <w:rsid w:val="007B6B4E"/>
    <w:rsid w:val="007C04A8"/>
    <w:rsid w:val="007F3F02"/>
    <w:rsid w:val="008130E4"/>
    <w:rsid w:val="00816A4F"/>
    <w:rsid w:val="008318F1"/>
    <w:rsid w:val="00842FC1"/>
    <w:rsid w:val="00873009"/>
    <w:rsid w:val="008C52DB"/>
    <w:rsid w:val="008D63DE"/>
    <w:rsid w:val="008E5B09"/>
    <w:rsid w:val="008F0B8A"/>
    <w:rsid w:val="00906115"/>
    <w:rsid w:val="009217C4"/>
    <w:rsid w:val="00926891"/>
    <w:rsid w:val="00993C7C"/>
    <w:rsid w:val="00994863"/>
    <w:rsid w:val="009A09E0"/>
    <w:rsid w:val="009C244D"/>
    <w:rsid w:val="00A1463B"/>
    <w:rsid w:val="00A16912"/>
    <w:rsid w:val="00AA7B70"/>
    <w:rsid w:val="00B04694"/>
    <w:rsid w:val="00B20ECA"/>
    <w:rsid w:val="00B36F8D"/>
    <w:rsid w:val="00B56604"/>
    <w:rsid w:val="00B8617E"/>
    <w:rsid w:val="00BA42DF"/>
    <w:rsid w:val="00BD0248"/>
    <w:rsid w:val="00C17DBA"/>
    <w:rsid w:val="00C20027"/>
    <w:rsid w:val="00C848DD"/>
    <w:rsid w:val="00CC46E3"/>
    <w:rsid w:val="00CD49D2"/>
    <w:rsid w:val="00CE5A7F"/>
    <w:rsid w:val="00D149F1"/>
    <w:rsid w:val="00D32FD9"/>
    <w:rsid w:val="00D64551"/>
    <w:rsid w:val="00D85EF4"/>
    <w:rsid w:val="00E40829"/>
    <w:rsid w:val="00E51DCA"/>
    <w:rsid w:val="00ED12F3"/>
    <w:rsid w:val="00F074D7"/>
    <w:rsid w:val="00F2297C"/>
    <w:rsid w:val="00F271D1"/>
    <w:rsid w:val="00F35DB8"/>
    <w:rsid w:val="00FC3F70"/>
    <w:rsid w:val="00FC44D3"/>
    <w:rsid w:val="00FE08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D44E9DC-6AB1-4E71-91F0-AA3931EF9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6F8D"/>
    <w:rPr>
      <w:rFonts w:ascii="Times New Roman" w:eastAsia="Times New Roman" w:hAnsi="Times New Roman" w:cs="Times New Roman"/>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B36F8D"/>
    <w:pPr>
      <w:tabs>
        <w:tab w:val="center" w:pos="4536"/>
        <w:tab w:val="right" w:pos="9072"/>
      </w:tabs>
    </w:pPr>
  </w:style>
  <w:style w:type="character" w:customStyle="1" w:styleId="ZpatChar">
    <w:name w:val="Zápatí Char"/>
    <w:basedOn w:val="Standardnpsmoodstavce"/>
    <w:link w:val="Zpat"/>
    <w:rsid w:val="00B36F8D"/>
    <w:rPr>
      <w:rFonts w:ascii="Times New Roman" w:eastAsia="Times New Roman" w:hAnsi="Times New Roman" w:cs="Times New Roman"/>
      <w:lang w:val="cs-CZ" w:eastAsia="cs-CZ"/>
    </w:rPr>
  </w:style>
  <w:style w:type="character" w:styleId="slostrnky">
    <w:name w:val="page number"/>
    <w:basedOn w:val="Standardnpsmoodstavce"/>
    <w:rsid w:val="00B36F8D"/>
  </w:style>
  <w:style w:type="paragraph" w:customStyle="1" w:styleId="Zkladntext21">
    <w:name w:val="Základní text 21"/>
    <w:basedOn w:val="Normln"/>
    <w:rsid w:val="00B36F8D"/>
    <w:pPr>
      <w:suppressAutoHyphens/>
      <w:jc w:val="center"/>
    </w:pPr>
    <w:rPr>
      <w:rFonts w:ascii="Arial" w:hAnsi="Arial"/>
      <w:lang w:eastAsia="ar-SA"/>
    </w:rPr>
  </w:style>
  <w:style w:type="paragraph" w:customStyle="1" w:styleId="zkltextcentr12">
    <w:name w:val="zákl. text centr 12"/>
    <w:basedOn w:val="Normln"/>
    <w:rsid w:val="00B36F8D"/>
    <w:pPr>
      <w:tabs>
        <w:tab w:val="left" w:pos="0"/>
        <w:tab w:val="left" w:pos="284"/>
        <w:tab w:val="left" w:pos="1701"/>
      </w:tabs>
      <w:jc w:val="center"/>
    </w:pPr>
    <w:rPr>
      <w:szCs w:val="20"/>
    </w:rPr>
  </w:style>
  <w:style w:type="paragraph" w:customStyle="1" w:styleId="Default">
    <w:name w:val="Default"/>
    <w:rsid w:val="00B36F8D"/>
    <w:pPr>
      <w:autoSpaceDE w:val="0"/>
      <w:autoSpaceDN w:val="0"/>
      <w:adjustRightInd w:val="0"/>
    </w:pPr>
    <w:rPr>
      <w:rFonts w:ascii="ANKHXA+FuturaStd-ExtraBold" w:eastAsia="Calibri" w:hAnsi="ANKHXA+FuturaStd-ExtraBold" w:cs="ANKHXA+FuturaStd-ExtraBold"/>
      <w:color w:val="000000"/>
      <w:lang w:val="cs-CZ"/>
    </w:rPr>
  </w:style>
  <w:style w:type="paragraph" w:customStyle="1" w:styleId="slolnku">
    <w:name w:val="Číslo článku"/>
    <w:basedOn w:val="Normln"/>
    <w:next w:val="Normln"/>
    <w:rsid w:val="00B36F8D"/>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B36F8D"/>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B36F8D"/>
    <w:pPr>
      <w:numPr>
        <w:ilvl w:val="3"/>
      </w:numPr>
      <w:tabs>
        <w:tab w:val="clear" w:pos="902"/>
      </w:tabs>
      <w:spacing w:before="0"/>
      <w:ind w:left="2520" w:hanging="360"/>
      <w:outlineLvl w:val="3"/>
    </w:pPr>
  </w:style>
  <w:style w:type="paragraph" w:customStyle="1" w:styleId="Textodst2slovan">
    <w:name w:val="Text odst.2 číslovaný"/>
    <w:basedOn w:val="Textodst1sl"/>
    <w:rsid w:val="00B36F8D"/>
    <w:pPr>
      <w:numPr>
        <w:ilvl w:val="2"/>
      </w:numPr>
      <w:tabs>
        <w:tab w:val="clear" w:pos="0"/>
        <w:tab w:val="clear" w:pos="284"/>
        <w:tab w:val="clear" w:pos="992"/>
      </w:tabs>
      <w:spacing w:before="0"/>
      <w:ind w:left="1800" w:hanging="180"/>
      <w:outlineLvl w:val="2"/>
    </w:pPr>
  </w:style>
  <w:style w:type="character" w:customStyle="1" w:styleId="Zkladntext2">
    <w:name w:val="Základní text (2)_"/>
    <w:link w:val="Zkladntext20"/>
    <w:rsid w:val="00B36F8D"/>
    <w:rPr>
      <w:b/>
      <w:bCs/>
      <w:shd w:val="clear" w:color="auto" w:fill="FFFFFF"/>
    </w:rPr>
  </w:style>
  <w:style w:type="character" w:customStyle="1" w:styleId="Zkladntext">
    <w:name w:val="Základní text_"/>
    <w:link w:val="Zkladntext22"/>
    <w:rsid w:val="00B36F8D"/>
    <w:rPr>
      <w:sz w:val="23"/>
      <w:szCs w:val="23"/>
      <w:shd w:val="clear" w:color="auto" w:fill="FFFFFF"/>
    </w:rPr>
  </w:style>
  <w:style w:type="character" w:customStyle="1" w:styleId="Zkladntext1">
    <w:name w:val="Základní text1"/>
    <w:rsid w:val="00B36F8D"/>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rsid w:val="00B36F8D"/>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B36F8D"/>
    <w:pPr>
      <w:widowControl w:val="0"/>
      <w:shd w:val="clear" w:color="auto" w:fill="FFFFFF"/>
      <w:spacing w:line="269" w:lineRule="exact"/>
      <w:jc w:val="right"/>
    </w:pPr>
    <w:rPr>
      <w:rFonts w:asciiTheme="minorHAnsi" w:eastAsiaTheme="minorEastAsia" w:hAnsiTheme="minorHAnsi" w:cstheme="minorBidi"/>
      <w:b/>
      <w:bCs/>
      <w:lang w:val="en-US" w:eastAsia="en-US"/>
    </w:rPr>
  </w:style>
  <w:style w:type="paragraph" w:customStyle="1" w:styleId="Zkladntext22">
    <w:name w:val="Základní text2"/>
    <w:basedOn w:val="Normln"/>
    <w:link w:val="Zkladntext"/>
    <w:rsid w:val="00B36F8D"/>
    <w:pPr>
      <w:widowControl w:val="0"/>
      <w:shd w:val="clear" w:color="auto" w:fill="FFFFFF"/>
      <w:spacing w:after="240" w:line="269" w:lineRule="exact"/>
      <w:jc w:val="both"/>
    </w:pPr>
    <w:rPr>
      <w:rFonts w:asciiTheme="minorHAnsi" w:eastAsiaTheme="minorEastAsia" w:hAnsiTheme="minorHAnsi" w:cstheme="minorBidi"/>
      <w:sz w:val="23"/>
      <w:szCs w:val="23"/>
      <w:lang w:val="en-US" w:eastAsia="en-US"/>
    </w:rPr>
  </w:style>
  <w:style w:type="paragraph" w:styleId="Zhlav">
    <w:name w:val="header"/>
    <w:basedOn w:val="Normln"/>
    <w:link w:val="ZhlavChar"/>
    <w:rsid w:val="000C397A"/>
    <w:pPr>
      <w:tabs>
        <w:tab w:val="center" w:pos="4536"/>
        <w:tab w:val="right" w:pos="9072"/>
      </w:tabs>
      <w:autoSpaceDE w:val="0"/>
      <w:autoSpaceDN w:val="0"/>
    </w:pPr>
    <w:rPr>
      <w:sz w:val="20"/>
      <w:szCs w:val="20"/>
    </w:rPr>
  </w:style>
  <w:style w:type="character" w:customStyle="1" w:styleId="ZhlavChar">
    <w:name w:val="Záhlaví Char"/>
    <w:basedOn w:val="Standardnpsmoodstavce"/>
    <w:link w:val="Zhlav"/>
    <w:rsid w:val="000C397A"/>
    <w:rPr>
      <w:rFonts w:ascii="Times New Roman" w:eastAsia="Times New Roman" w:hAnsi="Times New Roman" w:cs="Times New Roman"/>
      <w:sz w:val="20"/>
      <w:szCs w:val="20"/>
      <w:lang w:val="cs-CZ" w:eastAsia="cs-CZ"/>
    </w:rPr>
  </w:style>
  <w:style w:type="character" w:customStyle="1" w:styleId="Textodst1slChar">
    <w:name w:val="Text odst.1čísl Char"/>
    <w:basedOn w:val="Standardnpsmoodstavce"/>
    <w:link w:val="Textodst1sl"/>
    <w:rsid w:val="000C397A"/>
    <w:rPr>
      <w:rFonts w:ascii="Times New Roman" w:eastAsia="Times New Roman" w:hAnsi="Times New Roman" w:cs="Times New Roman"/>
      <w:szCs w:val="20"/>
      <w:lang w:val="cs-CZ" w:eastAsia="cs-CZ"/>
    </w:rPr>
  </w:style>
  <w:style w:type="paragraph" w:styleId="Textbubliny">
    <w:name w:val="Balloon Text"/>
    <w:basedOn w:val="Normln"/>
    <w:link w:val="TextbublinyChar"/>
    <w:uiPriority w:val="99"/>
    <w:semiHidden/>
    <w:unhideWhenUsed/>
    <w:rsid w:val="00D64551"/>
    <w:rPr>
      <w:rFonts w:ascii="Tahoma" w:hAnsi="Tahoma" w:cs="Tahoma"/>
      <w:sz w:val="16"/>
      <w:szCs w:val="16"/>
    </w:rPr>
  </w:style>
  <w:style w:type="character" w:customStyle="1" w:styleId="TextbublinyChar">
    <w:name w:val="Text bubliny Char"/>
    <w:basedOn w:val="Standardnpsmoodstavce"/>
    <w:link w:val="Textbubliny"/>
    <w:uiPriority w:val="99"/>
    <w:semiHidden/>
    <w:rsid w:val="00D64551"/>
    <w:rPr>
      <w:rFonts w:ascii="Tahoma" w:eastAsia="Times New Roman" w:hAnsi="Tahoma" w:cs="Tahoma"/>
      <w:sz w:val="16"/>
      <w:szCs w:val="16"/>
      <w:lang w:val="cs-CZ" w:eastAsia="cs-CZ"/>
    </w:rPr>
  </w:style>
  <w:style w:type="paragraph" w:styleId="Zkladntext3">
    <w:name w:val="Body Text 3"/>
    <w:basedOn w:val="Normln"/>
    <w:link w:val="Zkladntext3Char"/>
    <w:rsid w:val="004E29BE"/>
    <w:pPr>
      <w:autoSpaceDE w:val="0"/>
      <w:autoSpaceDN w:val="0"/>
      <w:jc w:val="both"/>
    </w:pPr>
  </w:style>
  <w:style w:type="character" w:customStyle="1" w:styleId="Zkladntext3Char">
    <w:name w:val="Základní text 3 Char"/>
    <w:basedOn w:val="Standardnpsmoodstavce"/>
    <w:link w:val="Zkladntext3"/>
    <w:rsid w:val="004E29BE"/>
    <w:rPr>
      <w:rFonts w:ascii="Times New Roman" w:eastAsia="Times New Roman" w:hAnsi="Times New Roman" w:cs="Times New Roman"/>
      <w:lang w:val="cs-CZ" w:eastAsia="cs-CZ"/>
    </w:rPr>
  </w:style>
  <w:style w:type="paragraph" w:customStyle="1" w:styleId="zkltextcentrbold12">
    <w:name w:val="zákl. text centr bold 12"/>
    <w:basedOn w:val="Normln"/>
    <w:rsid w:val="00D149F1"/>
    <w:pPr>
      <w:tabs>
        <w:tab w:val="left" w:pos="0"/>
        <w:tab w:val="left" w:pos="284"/>
        <w:tab w:val="left" w:pos="1701"/>
      </w:tabs>
      <w:jc w:val="center"/>
    </w:pPr>
    <w:rPr>
      <w:b/>
      <w:szCs w:val="20"/>
    </w:rPr>
  </w:style>
  <w:style w:type="paragraph" w:styleId="Odstavecseseznamem">
    <w:name w:val="List Paragraph"/>
    <w:basedOn w:val="Normln"/>
    <w:uiPriority w:val="34"/>
    <w:qFormat/>
    <w:rsid w:val="00D14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1133</Words>
  <Characters>6690</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Krkošková Lenka</cp:lastModifiedBy>
  <cp:revision>3</cp:revision>
  <dcterms:created xsi:type="dcterms:W3CDTF">2022-07-19T07:04:00Z</dcterms:created>
  <dcterms:modified xsi:type="dcterms:W3CDTF">2022-07-19T07:04:00Z</dcterms:modified>
</cp:coreProperties>
</file>